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52A420B8" w:rsidR="00067FE2" w:rsidRDefault="003759E7" w:rsidP="004F60B1">
            <w:pPr>
              <w:pStyle w:val="Header"/>
              <w:jc w:val="center"/>
            </w:pPr>
            <w:hyperlink r:id="rId8" w:history="1">
              <w:r>
                <w:rPr>
                  <w:rStyle w:val="Hyperlink"/>
                </w:rPr>
                <w:t>121</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29706A14" w:rsidR="00067FE2" w:rsidRDefault="00A92F99" w:rsidP="004F60B1">
            <w:pPr>
              <w:pStyle w:val="Header"/>
              <w:spacing w:before="120" w:after="120"/>
            </w:pPr>
            <w:r>
              <w:t>Related to NOGRR</w:t>
            </w:r>
            <w:r w:rsidR="003759E7">
              <w:t>272</w:t>
            </w:r>
            <w:r>
              <w:t xml:space="preserve">, Advanced Grid Support Requirements for </w:t>
            </w:r>
            <w:r w:rsidR="0095761A">
              <w:t>Inverter-Based ESRs</w:t>
            </w:r>
          </w:p>
        </w:tc>
      </w:tr>
      <w:tr w:rsidR="00067FE2" w:rsidRPr="00E01925" w14:paraId="61F073EE" w14:textId="77777777" w:rsidTr="00581E78">
        <w:trPr>
          <w:trHeight w:val="518"/>
        </w:trPr>
        <w:tc>
          <w:tcPr>
            <w:tcW w:w="2880" w:type="dxa"/>
            <w:gridSpan w:val="2"/>
            <w:tcBorders>
              <w:bottom w:val="single" w:sz="4" w:space="0" w:color="auto"/>
            </w:tcBorders>
            <w:shd w:val="clear" w:color="auto" w:fill="FFFFFF"/>
            <w:vAlign w:val="center"/>
          </w:tcPr>
          <w:p w14:paraId="61887982" w14:textId="77777777" w:rsidR="00067FE2" w:rsidRPr="00E01925" w:rsidRDefault="00067FE2" w:rsidP="008C47D3">
            <w:pPr>
              <w:pStyle w:val="Header"/>
              <w:spacing w:before="120" w:after="120"/>
              <w:rPr>
                <w:bCs w:val="0"/>
              </w:rPr>
            </w:pPr>
            <w:r w:rsidRPr="00E01925">
              <w:rPr>
                <w:bCs w:val="0"/>
              </w:rPr>
              <w:t>Date Posted</w:t>
            </w:r>
          </w:p>
        </w:tc>
        <w:tc>
          <w:tcPr>
            <w:tcW w:w="7560" w:type="dxa"/>
            <w:gridSpan w:val="2"/>
            <w:tcBorders>
              <w:bottom w:val="single" w:sz="4" w:space="0" w:color="auto"/>
            </w:tcBorders>
            <w:vAlign w:val="center"/>
          </w:tcPr>
          <w:p w14:paraId="4BAA5E4C" w14:textId="5D49B656" w:rsidR="00067FE2" w:rsidRPr="00E01925" w:rsidRDefault="004F60B1" w:rsidP="00F44236">
            <w:pPr>
              <w:pStyle w:val="NormalArial"/>
            </w:pPr>
            <w:r>
              <w:t>July 10</w:t>
            </w:r>
            <w:r w:rsidR="005E4477">
              <w:t xml:space="preserve">, </w:t>
            </w:r>
            <w:r>
              <w:t>2025</w:t>
            </w:r>
          </w:p>
        </w:tc>
      </w:tr>
      <w:tr w:rsidR="00581E78" w14:paraId="3EEEF175" w14:textId="77777777" w:rsidTr="00581E7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5FE200A8" w:rsidR="00581E78" w:rsidRPr="00581E78" w:rsidRDefault="00581E78" w:rsidP="00581E78">
            <w:pPr>
              <w:pStyle w:val="NormalArial"/>
              <w:spacing w:before="120" w:after="120"/>
              <w:rPr>
                <w:b/>
                <w:bCs/>
              </w:rPr>
            </w:pPr>
            <w:r w:rsidRPr="00581E78">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7C401F72" w:rsidR="00581E78" w:rsidRDefault="00581E78" w:rsidP="00581E78">
            <w:pPr>
              <w:pStyle w:val="NormalArial"/>
              <w:spacing w:before="120" w:after="120"/>
            </w:pPr>
            <w:r>
              <w:t>Tabled</w:t>
            </w:r>
          </w:p>
        </w:tc>
      </w:tr>
      <w:tr w:rsidR="009D17F0" w14:paraId="21AE509C" w14:textId="77777777" w:rsidTr="00117F93">
        <w:trPr>
          <w:trHeight w:val="557"/>
        </w:trPr>
        <w:tc>
          <w:tcPr>
            <w:tcW w:w="2880" w:type="dxa"/>
            <w:gridSpan w:val="2"/>
            <w:tcBorders>
              <w:top w:val="single" w:sz="4" w:space="0" w:color="auto"/>
              <w:bottom w:val="single" w:sz="4" w:space="0" w:color="auto"/>
            </w:tcBorders>
            <w:shd w:val="clear" w:color="auto" w:fill="FFFFFF"/>
            <w:vAlign w:val="center"/>
          </w:tcPr>
          <w:p w14:paraId="6FB1D9C3" w14:textId="63A43464" w:rsidR="009D17F0" w:rsidRDefault="00581E78" w:rsidP="008C47D3">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6FE4E3FF" w:rsidR="009D17F0" w:rsidRPr="00FB509B" w:rsidRDefault="004F60B1" w:rsidP="008C47D3">
            <w:pPr>
              <w:pStyle w:val="NormalArial"/>
              <w:spacing w:before="120" w:after="120"/>
            </w:pPr>
            <w:r>
              <w:t>Urgent</w:t>
            </w:r>
          </w:p>
        </w:tc>
      </w:tr>
      <w:tr w:rsidR="00581E78" w14:paraId="722BC90B" w14:textId="77777777" w:rsidTr="00581E78">
        <w:trPr>
          <w:trHeight w:val="773"/>
        </w:trPr>
        <w:tc>
          <w:tcPr>
            <w:tcW w:w="2880" w:type="dxa"/>
            <w:gridSpan w:val="2"/>
            <w:tcBorders>
              <w:top w:val="single" w:sz="4" w:space="0" w:color="auto"/>
              <w:bottom w:val="single" w:sz="4" w:space="0" w:color="auto"/>
            </w:tcBorders>
            <w:shd w:val="clear" w:color="auto" w:fill="FFFFFF"/>
            <w:vAlign w:val="center"/>
          </w:tcPr>
          <w:p w14:paraId="3A8F2E74" w14:textId="70FF3679" w:rsidR="00581E78" w:rsidDel="00581E78" w:rsidRDefault="00581E78" w:rsidP="00581E78">
            <w:pPr>
              <w:pStyle w:val="Header"/>
              <w:spacing w:before="120" w:after="120"/>
            </w:pPr>
            <w:r>
              <w:t>Proposed Effective Date</w:t>
            </w:r>
          </w:p>
        </w:tc>
        <w:tc>
          <w:tcPr>
            <w:tcW w:w="7560" w:type="dxa"/>
            <w:gridSpan w:val="2"/>
            <w:tcBorders>
              <w:top w:val="single" w:sz="4" w:space="0" w:color="auto"/>
            </w:tcBorders>
            <w:vAlign w:val="center"/>
          </w:tcPr>
          <w:p w14:paraId="21F5EA57" w14:textId="09D9C3FC" w:rsidR="00581E78" w:rsidRPr="00FB509B" w:rsidRDefault="00581E78" w:rsidP="00581E78">
            <w:pPr>
              <w:pStyle w:val="NormalArial"/>
              <w:spacing w:before="120" w:after="120"/>
            </w:pPr>
            <w:r>
              <w:t>To be determined</w:t>
            </w:r>
          </w:p>
        </w:tc>
      </w:tr>
      <w:tr w:rsidR="00581E78" w14:paraId="05E25A49" w14:textId="77777777" w:rsidTr="00581E78">
        <w:trPr>
          <w:trHeight w:val="773"/>
        </w:trPr>
        <w:tc>
          <w:tcPr>
            <w:tcW w:w="2880" w:type="dxa"/>
            <w:gridSpan w:val="2"/>
            <w:tcBorders>
              <w:top w:val="single" w:sz="4" w:space="0" w:color="auto"/>
              <w:bottom w:val="single" w:sz="4" w:space="0" w:color="auto"/>
            </w:tcBorders>
            <w:shd w:val="clear" w:color="auto" w:fill="FFFFFF"/>
            <w:vAlign w:val="center"/>
          </w:tcPr>
          <w:p w14:paraId="6F47E9D9" w14:textId="02405020" w:rsidR="00581E78" w:rsidDel="00581E78" w:rsidRDefault="00581E78" w:rsidP="00581E78">
            <w:pPr>
              <w:pStyle w:val="Header"/>
              <w:spacing w:before="120" w:after="120"/>
            </w:pPr>
            <w:r>
              <w:t>Priority and Rank Assigned</w:t>
            </w:r>
          </w:p>
        </w:tc>
        <w:tc>
          <w:tcPr>
            <w:tcW w:w="7560" w:type="dxa"/>
            <w:gridSpan w:val="2"/>
            <w:tcBorders>
              <w:top w:val="single" w:sz="4" w:space="0" w:color="auto"/>
            </w:tcBorders>
            <w:vAlign w:val="center"/>
          </w:tcPr>
          <w:p w14:paraId="34E30FCF" w14:textId="784E8A3A" w:rsidR="00581E78" w:rsidRPr="00FB509B" w:rsidRDefault="00581E78" w:rsidP="00581E78">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8C47D3">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6AC3B89D" w:rsidR="009D17F0" w:rsidRPr="00FB509B" w:rsidRDefault="00290818" w:rsidP="008C47D3">
            <w:pPr>
              <w:pStyle w:val="NormalArial"/>
              <w:spacing w:before="120" w:after="120"/>
            </w:pPr>
            <w:r>
              <w:t>6.2</w:t>
            </w:r>
            <w:r w:rsidR="00625855">
              <w:t>,</w:t>
            </w:r>
            <w:r>
              <w:t xml:space="preserve"> Dynamic Model Development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8C47D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52D789F" w:rsidR="00C9766A" w:rsidRPr="00FB509B" w:rsidRDefault="00A92F99" w:rsidP="008C47D3">
            <w:pPr>
              <w:pStyle w:val="NormalArial"/>
              <w:spacing w:before="120" w:after="120"/>
            </w:pPr>
            <w:r>
              <w:t>Nodal Operating Guide Revision Request (</w:t>
            </w:r>
            <w:r w:rsidR="00B03793">
              <w:t>NOGRR</w:t>
            </w:r>
            <w:r>
              <w:t xml:space="preserve">) </w:t>
            </w:r>
            <w:r w:rsidR="003759E7">
              <w:t>272</w:t>
            </w:r>
            <w:r>
              <w:t>,</w:t>
            </w:r>
            <w:r w:rsidR="00B03793">
              <w:t xml:space="preserve"> Advanced Grid Support Requirements for Inverter-</w:t>
            </w:r>
            <w:r w:rsidR="00A05F0C">
              <w:t>B</w:t>
            </w:r>
            <w:r w:rsidR="00B03793">
              <w:t xml:space="preserve">ased </w:t>
            </w:r>
            <w:r w:rsidR="0095761A">
              <w:t>ESR</w:t>
            </w:r>
            <w:r w:rsidR="00902C86">
              <w:t>s</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8C47D3">
            <w:pPr>
              <w:pStyle w:val="Header"/>
              <w:spacing w:before="120" w:after="120"/>
            </w:pPr>
            <w:r>
              <w:t>Revision Description</w:t>
            </w:r>
          </w:p>
        </w:tc>
        <w:tc>
          <w:tcPr>
            <w:tcW w:w="7560" w:type="dxa"/>
            <w:gridSpan w:val="2"/>
            <w:tcBorders>
              <w:bottom w:val="single" w:sz="4" w:space="0" w:color="auto"/>
            </w:tcBorders>
            <w:vAlign w:val="center"/>
          </w:tcPr>
          <w:p w14:paraId="2E04A7C2" w14:textId="21389C59" w:rsidR="009D17F0" w:rsidRPr="00FB509B" w:rsidRDefault="008011F0" w:rsidP="008C47D3">
            <w:pPr>
              <w:pStyle w:val="NormalArial"/>
              <w:spacing w:before="120" w:after="120"/>
            </w:pPr>
            <w:r>
              <w:t xml:space="preserve">This Planning Guide Revision Request (PGRR) </w:t>
            </w:r>
            <w:r w:rsidR="00A05F0C">
              <w:t>establishes</w:t>
            </w:r>
            <w:r>
              <w:t xml:space="preserve"> model quality test and unit model validation requirements for </w:t>
            </w:r>
            <w:r w:rsidR="00A05F0C">
              <w:t xml:space="preserve">inverter-based Energy Storage Resources (ESRs) </w:t>
            </w:r>
            <w:r w:rsidR="00E2747D">
              <w:t xml:space="preserve">with a </w:t>
            </w:r>
            <w:r w:rsidR="00E2747D" w:rsidRPr="00DA7365">
              <w:t>Standard Generation Interconnection Agreement (SGIA)</w:t>
            </w:r>
            <w:r w:rsidR="00E2747D">
              <w:t xml:space="preserve"> executed on or after April 1, 2025.  </w:t>
            </w:r>
            <w:r>
              <w:t xml:space="preserve">  </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34D36B7A" w:rsidR="00D61F38" w:rsidRDefault="00D61F38" w:rsidP="00D61F38">
            <w:pPr>
              <w:pStyle w:val="NormalArial"/>
              <w:tabs>
                <w:tab w:val="left" w:pos="432"/>
              </w:tabs>
              <w:spacing w:before="120"/>
              <w:ind w:left="432" w:hanging="432"/>
              <w:rPr>
                <w:rFonts w:cs="Arial"/>
                <w:color w:val="000000"/>
              </w:rPr>
            </w:pPr>
            <w:r w:rsidRPr="006629C8">
              <w:rPr>
                <w:rFonts w:eastAsia="Times New Roman"/>
              </w:rPr>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035D4EB7" w:rsidR="00D61F38" w:rsidRPr="00BD53C5" w:rsidRDefault="00D61F38" w:rsidP="00D61F38">
            <w:pPr>
              <w:pStyle w:val="NormalArial"/>
              <w:tabs>
                <w:tab w:val="left" w:pos="432"/>
              </w:tabs>
              <w:spacing w:before="120"/>
              <w:ind w:left="432" w:hanging="432"/>
              <w:rPr>
                <w:rFonts w:cs="Arial"/>
                <w:color w:val="000000"/>
              </w:rPr>
            </w:pPr>
            <w:r w:rsidRPr="00CD242D">
              <w:rPr>
                <w:rFonts w:eastAsia="Times New Roman"/>
              </w:rPr>
              <w:object w:dxaOrig="1440" w:dyaOrig="1440" w14:anchorId="01814B69">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7A97E92C" w:rsidR="00D61F38" w:rsidRPr="00BD53C5" w:rsidRDefault="00D61F38" w:rsidP="00D61F38">
            <w:pPr>
              <w:pStyle w:val="NormalArial"/>
              <w:spacing w:before="120"/>
              <w:ind w:left="432" w:hanging="432"/>
              <w:rPr>
                <w:rFonts w:cs="Arial"/>
                <w:color w:val="000000"/>
              </w:rPr>
            </w:pPr>
            <w:r w:rsidRPr="006629C8">
              <w:rPr>
                <w:rFonts w:eastAsia="Times New Roman"/>
              </w:rPr>
              <w:object w:dxaOrig="1440" w:dyaOrig="1440" w14:anchorId="58369BAA">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62F52534" w:rsidR="00D61F38" w:rsidRDefault="00D61F38" w:rsidP="00D61F38">
            <w:pPr>
              <w:pStyle w:val="NormalArial"/>
              <w:spacing w:before="120"/>
              <w:rPr>
                <w:iCs/>
                <w:kern w:val="24"/>
              </w:rPr>
            </w:pPr>
            <w:r w:rsidRPr="006629C8">
              <w:rPr>
                <w:rFonts w:eastAsia="Times New Roman"/>
              </w:rPr>
              <w:object w:dxaOrig="1440" w:dyaOrig="1440" w14:anchorId="41FE9C28">
                <v:shape id="_x0000_i1043" type="#_x0000_t75" style="width:15.6pt;height:15pt" o:ole="">
                  <v:imagedata r:id="rId12" o:title=""/>
                </v:shape>
                <w:control r:id="rId17" w:name="TextBox13" w:shapeid="_x0000_i1043"/>
              </w:object>
            </w:r>
            <w:r w:rsidRPr="006629C8">
              <w:t xml:space="preserve">  </w:t>
            </w:r>
            <w:r w:rsidR="006C798F" w:rsidRPr="00344591">
              <w:rPr>
                <w:iCs/>
                <w:kern w:val="24"/>
              </w:rPr>
              <w:t>General system and/or process improvement(s)</w:t>
            </w:r>
          </w:p>
          <w:p w14:paraId="7DA37B33" w14:textId="58DCB92C" w:rsidR="00D61F38" w:rsidRDefault="00D61F38" w:rsidP="00D61F38">
            <w:pPr>
              <w:pStyle w:val="NormalArial"/>
              <w:spacing w:before="120"/>
              <w:rPr>
                <w:iCs/>
                <w:kern w:val="24"/>
              </w:rPr>
            </w:pPr>
            <w:r w:rsidRPr="006629C8">
              <w:rPr>
                <w:rFonts w:eastAsia="Times New Roman"/>
              </w:rPr>
              <w:object w:dxaOrig="1440" w:dyaOrig="1440" w14:anchorId="5FB96FD7">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03BA4546" w14:textId="78D266B2" w:rsidR="00D61F38" w:rsidRPr="00CD242D" w:rsidRDefault="00D61F38" w:rsidP="00D61F38">
            <w:pPr>
              <w:pStyle w:val="NormalArial"/>
              <w:spacing w:before="120"/>
              <w:rPr>
                <w:rFonts w:cs="Arial"/>
                <w:color w:val="000000"/>
              </w:rPr>
            </w:pPr>
            <w:r w:rsidRPr="006629C8">
              <w:rPr>
                <w:rFonts w:eastAsia="Times New Roman"/>
              </w:rPr>
              <w:object w:dxaOrig="1440" w:dyaOrig="1440" w14:anchorId="6804659E">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581E78">
        <w:trPr>
          <w:trHeight w:val="518"/>
        </w:trPr>
        <w:tc>
          <w:tcPr>
            <w:tcW w:w="2880" w:type="dxa"/>
            <w:gridSpan w:val="2"/>
            <w:shd w:val="clear" w:color="auto" w:fill="FFFFFF"/>
            <w:vAlign w:val="center"/>
          </w:tcPr>
          <w:p w14:paraId="5C38A584" w14:textId="413BFEC3" w:rsidR="00D61F38" w:rsidRDefault="00D61F38" w:rsidP="008C47D3">
            <w:pPr>
              <w:pStyle w:val="Header"/>
              <w:spacing w:before="120" w:after="120"/>
            </w:pPr>
            <w:r>
              <w:lastRenderedPageBreak/>
              <w:t>Justification of Reason for Revision and Market Impacts</w:t>
            </w:r>
          </w:p>
        </w:tc>
        <w:tc>
          <w:tcPr>
            <w:tcW w:w="7560" w:type="dxa"/>
            <w:gridSpan w:val="2"/>
            <w:vAlign w:val="center"/>
          </w:tcPr>
          <w:p w14:paraId="3A478AE4" w14:textId="77777777" w:rsidR="005E4477" w:rsidRDefault="005E4477" w:rsidP="005E4477">
            <w:pPr>
              <w:pStyle w:val="NormalArial"/>
              <w:spacing w:before="120" w:after="120"/>
            </w:pPr>
            <w:r>
              <w:t xml:space="preserve">ERCOT submits this </w:t>
            </w:r>
            <w:r>
              <w:rPr>
                <w:lang w:eastAsia="zh-TW"/>
              </w:rPr>
              <w:t>NO</w:t>
            </w:r>
            <w:r>
              <w:rPr>
                <w:rFonts w:hint="eastAsia"/>
                <w:lang w:eastAsia="zh-TW"/>
              </w:rPr>
              <w:t>G</w:t>
            </w:r>
            <w:r>
              <w:t xml:space="preserve">RR to provide greater support for system resilience and to maintain stable operation for an Inverter-Based Resource (IBR)-dominated ERCOT System.  The IBRs currently connect to the ERCOT System are wind and solar Generation Resources and ESRs.  More than 20 Generic Transmission Constraints (GTCs) have been created and enforced in Real-Time operation to ensure reliable operation.  Most GTCs </w:t>
            </w:r>
            <w:r>
              <w:rPr>
                <w:rFonts w:hint="eastAsia"/>
                <w:lang w:eastAsia="zh-TW"/>
              </w:rPr>
              <w:t xml:space="preserve">created </w:t>
            </w:r>
            <w:r>
              <w:t xml:space="preserve">in the last 10 years were related to IBRs and several of those GTCs are among the top 10 constraints on the ERCOT System.  According to the ERCOT monthly Generator Interconnection Status Report, more than 100 GW of IBRs could connect to the ERCOT Transmission Grid by 2026.  </w:t>
            </w:r>
            <w:r>
              <w:rPr>
                <w:lang w:eastAsia="zh-TW"/>
              </w:rPr>
              <w:t>T</w:t>
            </w:r>
            <w:r>
              <w:rPr>
                <w:rFonts w:hint="eastAsia"/>
                <w:lang w:eastAsia="zh-TW"/>
              </w:rPr>
              <w:t xml:space="preserve">he </w:t>
            </w:r>
            <w:r>
              <w:t>continuous growth of IBRs requir</w:t>
            </w:r>
            <w:r>
              <w:rPr>
                <w:lang w:eastAsia="zh-TW"/>
              </w:rPr>
              <w:t>es</w:t>
            </w:r>
            <w:r>
              <w:t xml:space="preserve"> ERCOT to </w:t>
            </w:r>
            <w:r>
              <w:rPr>
                <w:rFonts w:hint="eastAsia"/>
                <w:lang w:eastAsia="zh-TW"/>
              </w:rPr>
              <w:t>explore</w:t>
            </w:r>
            <w:r>
              <w:t xml:space="preserve"> options and system needs to continuously maintain the desired system stability and resilience.  </w:t>
            </w:r>
          </w:p>
          <w:p w14:paraId="65A81415" w14:textId="77777777" w:rsidR="005E4477" w:rsidRDefault="005E4477" w:rsidP="005E4477">
            <w:pPr>
              <w:pStyle w:val="NormalArial"/>
              <w:spacing w:before="120" w:after="120"/>
            </w:pPr>
            <w:r>
              <w:t xml:space="preserve">In 2021 and 2023, the North American Electric Reliability Corporation (NERC) published two white papers related to grid forming for Bulk Power System (BPS)-connected battery energy storage systems.  In these white papers, NERC stated that grid forming ESRs are needed to maintain stable operation for grids dominated by IBRs.  Globally, electric system operators with a high penetration of IBRs, such as the United Kingdom’s Electric System Operator (ESO) and Australia’s Energy Market Operator (AEMO), not only have developed specifications but also implemented several grid-forming ESRs.  These industrial efforts have led to the development of new capabilities </w:t>
            </w:r>
            <w:r>
              <w:rPr>
                <w:rFonts w:hint="eastAsia"/>
                <w:lang w:eastAsia="zh-TW"/>
              </w:rPr>
              <w:t xml:space="preserve">that are </w:t>
            </w:r>
            <w:r>
              <w:t>commerc</w:t>
            </w:r>
            <w:r>
              <w:rPr>
                <w:rFonts w:hint="eastAsia"/>
                <w:lang w:eastAsia="zh-TW"/>
              </w:rPr>
              <w:t>ia</w:t>
            </w:r>
            <w:r>
              <w:t xml:space="preserve">lly available today.  </w:t>
            </w:r>
          </w:p>
          <w:p w14:paraId="7C175FDD" w14:textId="77777777" w:rsidR="005E4477" w:rsidRDefault="005E4477" w:rsidP="005E4477">
            <w:pPr>
              <w:pStyle w:val="NormalArial"/>
              <w:spacing w:before="120" w:after="120"/>
            </w:pPr>
            <w:r>
              <w:t xml:space="preserve">ERCOT </w:t>
            </w:r>
            <w:r>
              <w:rPr>
                <w:lang w:eastAsia="zh-TW"/>
              </w:rPr>
              <w:t>has</w:t>
            </w:r>
            <w:r>
              <w:rPr>
                <w:rFonts w:hint="eastAsia"/>
                <w:lang w:eastAsia="zh-TW"/>
              </w:rPr>
              <w:t xml:space="preserve"> </w:t>
            </w:r>
            <w:r>
              <w:t>assess</w:t>
            </w:r>
            <w:r>
              <w:rPr>
                <w:rFonts w:hint="eastAsia"/>
                <w:lang w:eastAsia="zh-TW"/>
              </w:rPr>
              <w:t>ed</w:t>
            </w:r>
            <w:r>
              <w:t xml:space="preserve"> the impact of such advanced grid support capability</w:t>
            </w:r>
            <w:r>
              <w:rPr>
                <w:rFonts w:hint="eastAsia"/>
                <w:lang w:eastAsia="zh-TW"/>
              </w:rPr>
              <w:t xml:space="preserve"> provided by the ESRs</w:t>
            </w:r>
            <w:r>
              <w:t xml:space="preserve"> and presented the preliminary results to the Inverter-Based Working Group (IBRWG) in July 2024 (see presentation </w:t>
            </w:r>
            <w:hyperlink r:id="rId20" w:history="1">
              <w:r w:rsidRPr="003F3F0F">
                <w:rPr>
                  <w:rStyle w:val="Hyperlink"/>
                </w:rPr>
                <w:t>ERCOT Advanced Grid Support Inverter-based Energy Storage System Assessment and Adoption Discussion</w:t>
              </w:r>
            </w:hyperlink>
            <w:r>
              <w:t xml:space="preserve">). </w:t>
            </w:r>
            <w:r>
              <w:rPr>
                <w:rFonts w:hint="eastAsia"/>
                <w:lang w:eastAsia="zh-TW"/>
              </w:rPr>
              <w:t xml:space="preserve"> </w:t>
            </w:r>
            <w:r>
              <w:t xml:space="preserve">ERCOT believes the proposed requirements will help improve grid stability and resilience to maintain stable operation of the ERCOT Transmission Grid in this context in which IBRs are predominant.  </w:t>
            </w:r>
            <w:r>
              <w:rPr>
                <w:rFonts w:hint="eastAsia"/>
                <w:lang w:eastAsia="zh-TW"/>
              </w:rPr>
              <w:t>The potential benefits observed in the ERCOT assessment include</w:t>
            </w:r>
            <w:r>
              <w:rPr>
                <w:lang w:eastAsia="zh-TW"/>
              </w:rPr>
              <w:t>:</w:t>
            </w:r>
            <w:r>
              <w:rPr>
                <w:rFonts w:hint="eastAsia"/>
                <w:lang w:eastAsia="zh-TW"/>
              </w:rPr>
              <w:t xml:space="preserve"> </w:t>
            </w:r>
            <w:r>
              <w:rPr>
                <w:lang w:eastAsia="zh-TW"/>
              </w:rPr>
              <w:t xml:space="preserve"> </w:t>
            </w:r>
            <w:r>
              <w:rPr>
                <w:rFonts w:hint="eastAsia"/>
                <w:lang w:eastAsia="zh-TW"/>
              </w:rPr>
              <w:t>(1) improvement of voltage and frequency response during events</w:t>
            </w:r>
            <w:r>
              <w:rPr>
                <w:lang w:eastAsia="zh-TW"/>
              </w:rPr>
              <w:t>,</w:t>
            </w:r>
            <w:r>
              <w:rPr>
                <w:rFonts w:hint="eastAsia"/>
                <w:lang w:eastAsia="zh-TW"/>
              </w:rPr>
              <w:t xml:space="preserve"> which would reduce event</w:t>
            </w:r>
            <w:r>
              <w:rPr>
                <w:lang w:eastAsia="zh-TW"/>
              </w:rPr>
              <w:t>s’</w:t>
            </w:r>
            <w:r>
              <w:rPr>
                <w:rFonts w:hint="eastAsia"/>
                <w:lang w:eastAsia="zh-TW"/>
              </w:rPr>
              <w:t xml:space="preserve"> impact </w:t>
            </w:r>
            <w:r>
              <w:rPr>
                <w:lang w:eastAsia="zh-TW"/>
              </w:rPr>
              <w:t>to the</w:t>
            </w:r>
            <w:r>
              <w:rPr>
                <w:rFonts w:hint="eastAsia"/>
                <w:lang w:eastAsia="zh-TW"/>
              </w:rPr>
              <w:t xml:space="preserve"> ERCOT </w:t>
            </w:r>
            <w:r>
              <w:rPr>
                <w:lang w:eastAsia="zh-TW"/>
              </w:rPr>
              <w:t>Transmission G</w:t>
            </w:r>
            <w:r>
              <w:rPr>
                <w:rFonts w:hint="eastAsia"/>
                <w:lang w:eastAsia="zh-TW"/>
              </w:rPr>
              <w:t xml:space="preserve">rid, (2) reduction </w:t>
            </w:r>
            <w:r>
              <w:rPr>
                <w:lang w:eastAsia="zh-TW"/>
              </w:rPr>
              <w:t>in the</w:t>
            </w:r>
            <w:r>
              <w:rPr>
                <w:rFonts w:hint="eastAsia"/>
                <w:lang w:eastAsia="zh-TW"/>
              </w:rPr>
              <w:t xml:space="preserve"> risk of IBR</w:t>
            </w:r>
            <w:r>
              <w:rPr>
                <w:lang w:eastAsia="zh-TW"/>
              </w:rPr>
              <w:t>s</w:t>
            </w:r>
            <w:r>
              <w:rPr>
                <w:rFonts w:hint="eastAsia"/>
                <w:lang w:eastAsia="zh-TW"/>
              </w:rPr>
              <w:t xml:space="preserve"> tripp</w:t>
            </w:r>
            <w:r>
              <w:rPr>
                <w:lang w:eastAsia="zh-TW"/>
              </w:rPr>
              <w:t>ing</w:t>
            </w:r>
            <w:r>
              <w:rPr>
                <w:rFonts w:hint="eastAsia"/>
                <w:lang w:eastAsia="zh-TW"/>
              </w:rPr>
              <w:t xml:space="preserve"> or unstable operation</w:t>
            </w:r>
            <w:r>
              <w:rPr>
                <w:lang w:eastAsia="zh-TW"/>
              </w:rPr>
              <w:t>s</w:t>
            </w:r>
            <w:r>
              <w:rPr>
                <w:rFonts w:hint="eastAsia"/>
                <w:lang w:eastAsia="zh-TW"/>
              </w:rPr>
              <w:t xml:space="preserve">, and (3) increase </w:t>
            </w:r>
            <w:r>
              <w:rPr>
                <w:lang w:eastAsia="zh-TW"/>
              </w:rPr>
              <w:t>in GTC</w:t>
            </w:r>
            <w:r>
              <w:rPr>
                <w:rFonts w:hint="eastAsia"/>
                <w:lang w:eastAsia="zh-TW"/>
              </w:rPr>
              <w:t xml:space="preserve"> limits which could reduce generation curtailment due to stability constraints.      </w:t>
            </w:r>
            <w:r>
              <w:t xml:space="preserve"> </w:t>
            </w:r>
          </w:p>
          <w:p w14:paraId="0432B124" w14:textId="27C59341" w:rsidR="00D61F38" w:rsidRPr="00625E5D" w:rsidRDefault="005E4477" w:rsidP="005E4477">
            <w:pPr>
              <w:pStyle w:val="NormalArial"/>
              <w:spacing w:before="120" w:after="120"/>
              <w:rPr>
                <w:iCs/>
                <w:kern w:val="24"/>
              </w:rPr>
            </w:pPr>
            <w:r>
              <w:t xml:space="preserve">For those ESRs not required to comply with these advanced grid support requirements, ERCOT plans to consider ways to encourage existing ESRs to provide advanced grid support service when </w:t>
            </w:r>
            <w:r>
              <w:lastRenderedPageBreak/>
              <w:t>practical and feasible in future Revision Requests.  ERCO</w:t>
            </w:r>
            <w:r>
              <w:rPr>
                <w:rFonts w:hint="eastAsia"/>
                <w:lang w:eastAsia="zh-TW"/>
              </w:rPr>
              <w:t>T</w:t>
            </w:r>
            <w:r>
              <w:t xml:space="preserve"> also plans to explore whether such advanced grid support services can be provided by other types of IBRs such as wind and solar Generation Resources.</w:t>
            </w:r>
          </w:p>
        </w:tc>
      </w:tr>
      <w:tr w:rsidR="00581E78" w14:paraId="4B49ECBC" w14:textId="77777777" w:rsidTr="00581E78">
        <w:trPr>
          <w:trHeight w:val="518"/>
        </w:trPr>
        <w:tc>
          <w:tcPr>
            <w:tcW w:w="2880" w:type="dxa"/>
            <w:gridSpan w:val="2"/>
            <w:shd w:val="clear" w:color="auto" w:fill="FFFFFF"/>
            <w:vAlign w:val="center"/>
          </w:tcPr>
          <w:p w14:paraId="0B523874" w14:textId="6C7D6997" w:rsidR="00581E78" w:rsidRDefault="00581E78" w:rsidP="00581E78">
            <w:pPr>
              <w:pStyle w:val="Header"/>
              <w:spacing w:before="120" w:after="120"/>
            </w:pPr>
            <w:r>
              <w:lastRenderedPageBreak/>
              <w:t>ROS Decision</w:t>
            </w:r>
          </w:p>
        </w:tc>
        <w:tc>
          <w:tcPr>
            <w:tcW w:w="7560" w:type="dxa"/>
            <w:gridSpan w:val="2"/>
            <w:vAlign w:val="center"/>
          </w:tcPr>
          <w:p w14:paraId="54FCC92C" w14:textId="77777777" w:rsidR="00581E78" w:rsidRDefault="00581E78" w:rsidP="00581E78">
            <w:pPr>
              <w:pStyle w:val="NormalArial"/>
              <w:spacing w:before="120" w:after="120"/>
            </w:pPr>
            <w:r w:rsidRPr="00F55297">
              <w:t xml:space="preserve">On 12/5/24, ROS voted unanimously to table </w:t>
            </w:r>
            <w:r>
              <w:t>PGRR121</w:t>
            </w:r>
            <w:r w:rsidRPr="00F55297">
              <w:t xml:space="preserve"> and refer the issue to the Dynamics</w:t>
            </w:r>
            <w:r>
              <w:t xml:space="preserve"> </w:t>
            </w:r>
            <w:r w:rsidRPr="00F55297">
              <w:t xml:space="preserve">Working Group (DWG) and Inverter-Based Resource </w:t>
            </w:r>
            <w:r>
              <w:t>Working Group</w:t>
            </w:r>
            <w:r w:rsidRPr="00F55297">
              <w:t xml:space="preserve"> (IBR</w:t>
            </w:r>
            <w:r>
              <w:t>WG</w:t>
            </w:r>
            <w:r w:rsidRPr="00F55297">
              <w:t>). All Market Segments participated in the vote.</w:t>
            </w:r>
          </w:p>
          <w:p w14:paraId="6C4C6EF7" w14:textId="660230B7" w:rsidR="004F60B1" w:rsidRDefault="004F60B1" w:rsidP="00581E78">
            <w:pPr>
              <w:pStyle w:val="NormalArial"/>
              <w:spacing w:before="120" w:after="120"/>
            </w:pPr>
            <w:r>
              <w:t>On 7/10/25, ROS voted unanimously to grant PGRR121 Urgent status; and to table PGRR121.  All Market Segments participated in the vote.</w:t>
            </w:r>
          </w:p>
        </w:tc>
      </w:tr>
      <w:tr w:rsidR="00581E78" w14:paraId="452C6DE8" w14:textId="77777777" w:rsidTr="00581E78">
        <w:trPr>
          <w:trHeight w:val="518"/>
        </w:trPr>
        <w:tc>
          <w:tcPr>
            <w:tcW w:w="2880" w:type="dxa"/>
            <w:gridSpan w:val="2"/>
            <w:tcBorders>
              <w:bottom w:val="single" w:sz="4" w:space="0" w:color="auto"/>
            </w:tcBorders>
            <w:shd w:val="clear" w:color="auto" w:fill="FFFFFF"/>
            <w:vAlign w:val="center"/>
          </w:tcPr>
          <w:p w14:paraId="7DEA29E2" w14:textId="5B5930FD" w:rsidR="00581E78" w:rsidRDefault="00581E78" w:rsidP="00581E78">
            <w:pPr>
              <w:pStyle w:val="Header"/>
              <w:spacing w:before="120" w:after="120"/>
            </w:pPr>
            <w:r>
              <w:t>Summary of ROS Discussion</w:t>
            </w:r>
          </w:p>
        </w:tc>
        <w:tc>
          <w:tcPr>
            <w:tcW w:w="7560" w:type="dxa"/>
            <w:gridSpan w:val="2"/>
            <w:tcBorders>
              <w:bottom w:val="single" w:sz="4" w:space="0" w:color="auto"/>
            </w:tcBorders>
            <w:vAlign w:val="center"/>
          </w:tcPr>
          <w:p w14:paraId="1925D043" w14:textId="77777777" w:rsidR="00581E78" w:rsidRDefault="00581E78" w:rsidP="00581E78">
            <w:pPr>
              <w:pStyle w:val="NormalArial"/>
              <w:spacing w:before="120" w:after="120"/>
            </w:pPr>
            <w:r>
              <w:t>On 12/5/24, participants requested PGRR121 be referred to the DWG and IBRWG for further discussion.</w:t>
            </w:r>
          </w:p>
          <w:p w14:paraId="1B55C9D3" w14:textId="0368BDC6" w:rsidR="004F60B1" w:rsidRDefault="004F60B1" w:rsidP="00581E78">
            <w:pPr>
              <w:pStyle w:val="NormalArial"/>
              <w:spacing w:before="120" w:after="120"/>
            </w:pPr>
            <w:r>
              <w:t xml:space="preserve">On 7/10/25, ROS acknowledged ERCOT’s desire for PGRR121 to </w:t>
            </w:r>
            <w:r w:rsidR="005C7FF6">
              <w:t xml:space="preserve">advance in time </w:t>
            </w:r>
            <w:r w:rsidR="00117F93">
              <w:t>for</w:t>
            </w:r>
            <w:r>
              <w:t xml:space="preserve"> </w:t>
            </w:r>
            <w:r w:rsidR="00117F93">
              <w:t xml:space="preserve">consideration at the </w:t>
            </w:r>
            <w:r w:rsidR="005C7FF6">
              <w:t>September</w:t>
            </w:r>
            <w:r w:rsidR="00117F93">
              <w:t xml:space="preserve"> 23, 2025</w:t>
            </w:r>
            <w:r w:rsidR="005C7FF6">
              <w:t xml:space="preserve"> ERCOT Board </w:t>
            </w:r>
            <w:r w:rsidR="00117F93">
              <w:t>of Directors meeting</w:t>
            </w:r>
            <w:r w:rsidR="005C7FF6">
              <w:t xml:space="preserve">.  </w:t>
            </w:r>
            <w:r>
              <w:t>Some participants expressed concern that PGRR121 does not align with NOGRR272 language, risking ambiguity and conflicting operational requirements.</w:t>
            </w:r>
          </w:p>
        </w:tc>
      </w:tr>
      <w:tr w:rsidR="00581E78" w14:paraId="0A424E1E" w14:textId="77777777" w:rsidTr="00581E78">
        <w:trPr>
          <w:trHeight w:val="107"/>
        </w:trPr>
        <w:tc>
          <w:tcPr>
            <w:tcW w:w="2880" w:type="dxa"/>
            <w:gridSpan w:val="2"/>
            <w:tcBorders>
              <w:left w:val="nil"/>
              <w:right w:val="nil"/>
            </w:tcBorders>
            <w:shd w:val="clear" w:color="auto" w:fill="FFFFFF"/>
            <w:vAlign w:val="center"/>
          </w:tcPr>
          <w:p w14:paraId="1AEEF4E3" w14:textId="77777777" w:rsidR="00581E78" w:rsidRDefault="00581E78" w:rsidP="00581E78">
            <w:pPr>
              <w:pStyle w:val="Header"/>
            </w:pPr>
          </w:p>
        </w:tc>
        <w:tc>
          <w:tcPr>
            <w:tcW w:w="7560" w:type="dxa"/>
            <w:gridSpan w:val="2"/>
            <w:tcBorders>
              <w:left w:val="nil"/>
              <w:right w:val="nil"/>
            </w:tcBorders>
            <w:vAlign w:val="center"/>
          </w:tcPr>
          <w:p w14:paraId="5C3577D0" w14:textId="77777777" w:rsidR="00581E78" w:rsidRDefault="00581E78" w:rsidP="00581E78">
            <w:pPr>
              <w:pStyle w:val="NormalArial"/>
            </w:pPr>
          </w:p>
        </w:tc>
      </w:tr>
      <w:tr w:rsidR="00581E78" w14:paraId="32190C3D" w14:textId="77777777" w:rsidTr="009170D6">
        <w:trPr>
          <w:trHeight w:val="518"/>
        </w:trPr>
        <w:tc>
          <w:tcPr>
            <w:tcW w:w="10440" w:type="dxa"/>
            <w:gridSpan w:val="4"/>
            <w:shd w:val="clear" w:color="auto" w:fill="FFFFFF"/>
            <w:vAlign w:val="center"/>
          </w:tcPr>
          <w:p w14:paraId="4DAE4850" w14:textId="73741436" w:rsidR="00581E78" w:rsidRDefault="00581E78" w:rsidP="00581E78">
            <w:pPr>
              <w:pStyle w:val="NormalArial"/>
              <w:spacing w:before="120" w:after="120"/>
              <w:jc w:val="center"/>
            </w:pPr>
            <w:r w:rsidRPr="001D0AB6">
              <w:rPr>
                <w:b/>
              </w:rPr>
              <w:t>Opinions</w:t>
            </w:r>
          </w:p>
        </w:tc>
      </w:tr>
      <w:tr w:rsidR="00581E78" w14:paraId="58D3D9F2" w14:textId="77777777" w:rsidTr="00581E78">
        <w:trPr>
          <w:trHeight w:val="518"/>
        </w:trPr>
        <w:tc>
          <w:tcPr>
            <w:tcW w:w="2880" w:type="dxa"/>
            <w:gridSpan w:val="2"/>
            <w:shd w:val="clear" w:color="auto" w:fill="FFFFFF"/>
            <w:vAlign w:val="center"/>
          </w:tcPr>
          <w:p w14:paraId="0F437235" w14:textId="4C04A512" w:rsidR="00581E78" w:rsidRDefault="00581E78" w:rsidP="00581E78">
            <w:pPr>
              <w:pStyle w:val="Header"/>
              <w:spacing w:before="120" w:after="120"/>
            </w:pPr>
            <w:r w:rsidRPr="001D0AB6">
              <w:t>Credit Review</w:t>
            </w:r>
          </w:p>
        </w:tc>
        <w:tc>
          <w:tcPr>
            <w:tcW w:w="7560" w:type="dxa"/>
            <w:gridSpan w:val="2"/>
            <w:vAlign w:val="center"/>
          </w:tcPr>
          <w:p w14:paraId="29811A1F" w14:textId="693D74FC" w:rsidR="00581E78" w:rsidRDefault="00581E78" w:rsidP="00581E78">
            <w:pPr>
              <w:pStyle w:val="NormalArial"/>
              <w:spacing w:before="120" w:after="120"/>
            </w:pPr>
            <w:r>
              <w:t>Not applicable</w:t>
            </w:r>
          </w:p>
        </w:tc>
      </w:tr>
      <w:tr w:rsidR="00581E78" w14:paraId="54DE7FFC" w14:textId="77777777" w:rsidTr="00581E78">
        <w:trPr>
          <w:trHeight w:val="518"/>
        </w:trPr>
        <w:tc>
          <w:tcPr>
            <w:tcW w:w="2880" w:type="dxa"/>
            <w:gridSpan w:val="2"/>
            <w:shd w:val="clear" w:color="auto" w:fill="FFFFFF"/>
            <w:vAlign w:val="center"/>
          </w:tcPr>
          <w:p w14:paraId="1BFE7275" w14:textId="75BDD264" w:rsidR="00581E78" w:rsidRDefault="00581E78" w:rsidP="00581E78">
            <w:pPr>
              <w:pStyle w:val="Header"/>
              <w:spacing w:before="120" w:after="120"/>
            </w:pPr>
            <w:r w:rsidRPr="001D0AB6">
              <w:t>Independent Market Monitor Opinion</w:t>
            </w:r>
          </w:p>
        </w:tc>
        <w:tc>
          <w:tcPr>
            <w:tcW w:w="7560" w:type="dxa"/>
            <w:gridSpan w:val="2"/>
            <w:vAlign w:val="center"/>
          </w:tcPr>
          <w:p w14:paraId="0B79A5E9" w14:textId="0E3D4748" w:rsidR="00581E78" w:rsidRDefault="00581E78" w:rsidP="00581E78">
            <w:pPr>
              <w:pStyle w:val="NormalArial"/>
              <w:spacing w:before="120" w:after="120"/>
            </w:pPr>
            <w:r w:rsidRPr="001D0AB6">
              <w:t>To be determined</w:t>
            </w:r>
          </w:p>
        </w:tc>
      </w:tr>
      <w:tr w:rsidR="00581E78" w14:paraId="5428D77E" w14:textId="77777777" w:rsidTr="00581E78">
        <w:trPr>
          <w:trHeight w:val="518"/>
        </w:trPr>
        <w:tc>
          <w:tcPr>
            <w:tcW w:w="2880" w:type="dxa"/>
            <w:gridSpan w:val="2"/>
            <w:shd w:val="clear" w:color="auto" w:fill="FFFFFF"/>
            <w:vAlign w:val="center"/>
          </w:tcPr>
          <w:p w14:paraId="2EABF653" w14:textId="5FE45FDC" w:rsidR="00581E78" w:rsidRDefault="00581E78" w:rsidP="00581E78">
            <w:pPr>
              <w:pStyle w:val="Header"/>
              <w:spacing w:before="120" w:after="120"/>
            </w:pPr>
            <w:r w:rsidRPr="001D0AB6">
              <w:t>ERCOT Opinion</w:t>
            </w:r>
          </w:p>
        </w:tc>
        <w:tc>
          <w:tcPr>
            <w:tcW w:w="7560" w:type="dxa"/>
            <w:gridSpan w:val="2"/>
            <w:vAlign w:val="center"/>
          </w:tcPr>
          <w:p w14:paraId="16158F58" w14:textId="573E586E" w:rsidR="00581E78" w:rsidRDefault="00581E78" w:rsidP="00581E78">
            <w:pPr>
              <w:pStyle w:val="NormalArial"/>
              <w:spacing w:before="120" w:after="120"/>
            </w:pPr>
            <w:r w:rsidRPr="001D0AB6">
              <w:t>To be determined</w:t>
            </w:r>
          </w:p>
        </w:tc>
      </w:tr>
      <w:tr w:rsidR="00581E78" w14:paraId="6DB9DD3B" w14:textId="77777777" w:rsidTr="00BC2D06">
        <w:trPr>
          <w:trHeight w:val="518"/>
        </w:trPr>
        <w:tc>
          <w:tcPr>
            <w:tcW w:w="2880" w:type="dxa"/>
            <w:gridSpan w:val="2"/>
            <w:tcBorders>
              <w:bottom w:val="single" w:sz="4" w:space="0" w:color="auto"/>
            </w:tcBorders>
            <w:shd w:val="clear" w:color="auto" w:fill="FFFFFF"/>
            <w:vAlign w:val="center"/>
          </w:tcPr>
          <w:p w14:paraId="28A4DEAB" w14:textId="0DD3682E" w:rsidR="00581E78" w:rsidRDefault="00581E78" w:rsidP="00581E78">
            <w:pPr>
              <w:pStyle w:val="Header"/>
              <w:spacing w:before="120" w:after="120"/>
            </w:pPr>
            <w:r w:rsidRPr="001D0AB6">
              <w:t>ERCOT Market Impact Statement</w:t>
            </w:r>
          </w:p>
        </w:tc>
        <w:tc>
          <w:tcPr>
            <w:tcW w:w="7560" w:type="dxa"/>
            <w:gridSpan w:val="2"/>
            <w:tcBorders>
              <w:bottom w:val="single" w:sz="4" w:space="0" w:color="auto"/>
            </w:tcBorders>
            <w:vAlign w:val="center"/>
          </w:tcPr>
          <w:p w14:paraId="57FF06EF" w14:textId="025055A0" w:rsidR="00581E78" w:rsidRDefault="00581E78" w:rsidP="00581E78">
            <w:pPr>
              <w:pStyle w:val="NormalArial"/>
              <w:spacing w:before="120" w:after="120"/>
            </w:pPr>
            <w:r w:rsidRPr="001D0AB6">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22DFBA01" w:rsidR="00342163" w:rsidRPr="008C47D3" w:rsidRDefault="00D61F38" w:rsidP="008C47D3">
            <w:pPr>
              <w:pStyle w:val="Header"/>
              <w:jc w:val="center"/>
              <w:rPr>
                <w:b w:val="0"/>
                <w:bCs w:val="0"/>
              </w:rPr>
            </w:pPr>
            <w:r w:rsidRPr="008C47D3">
              <w:rPr>
                <w:bCs w:val="0"/>
              </w:rPr>
              <w:t>Sponsor</w:t>
            </w:r>
          </w:p>
        </w:tc>
      </w:tr>
      <w:tr w:rsidR="00D61F38" w14:paraId="469623E4" w14:textId="77777777" w:rsidTr="00D61F38">
        <w:trPr>
          <w:cantSplit/>
          <w:trHeight w:val="432"/>
        </w:trPr>
        <w:tc>
          <w:tcPr>
            <w:tcW w:w="2993" w:type="dxa"/>
            <w:shd w:val="clear" w:color="auto" w:fill="FFFFFF"/>
            <w:vAlign w:val="center"/>
          </w:tcPr>
          <w:p w14:paraId="5453A048" w14:textId="23AFF5E0" w:rsidR="00342163" w:rsidRPr="00342163" w:rsidRDefault="00D61F38" w:rsidP="008C47D3">
            <w:pPr>
              <w:pStyle w:val="Header"/>
            </w:pPr>
            <w:r w:rsidRPr="00B93CA0">
              <w:rPr>
                <w:bCs w:val="0"/>
              </w:rPr>
              <w:t>Name</w:t>
            </w:r>
          </w:p>
        </w:tc>
        <w:tc>
          <w:tcPr>
            <w:tcW w:w="7447" w:type="dxa"/>
            <w:vAlign w:val="center"/>
          </w:tcPr>
          <w:p w14:paraId="2738BC22" w14:textId="62A2559C" w:rsidR="00D61F38" w:rsidRDefault="00290818" w:rsidP="009A7D32">
            <w:pPr>
              <w:pStyle w:val="NormalArial"/>
            </w:pPr>
            <w:r>
              <w:t>Shun Hsien (Fred) Huang</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730DBFFC" w:rsidR="00D61F38" w:rsidRDefault="001036B4" w:rsidP="009A7D32">
            <w:pPr>
              <w:pStyle w:val="NormalArial"/>
            </w:pPr>
            <w:hyperlink r:id="rId21" w:history="1">
              <w:r w:rsidRPr="0017561C">
                <w:rPr>
                  <w:rStyle w:val="Hyperlink"/>
                </w:rPr>
                <w:t>Shun-Hsien.Huang@ercot.com</w:t>
              </w:r>
            </w:hyperlink>
            <w:r>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583DB530" w:rsidR="00D61F38" w:rsidRDefault="0029081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0679C01F" w:rsidR="00D61F38" w:rsidRDefault="00290818" w:rsidP="009A7D32">
            <w:pPr>
              <w:pStyle w:val="NormalArial"/>
            </w:pPr>
            <w:r>
              <w:t>512-248-6665</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51DCB147" w:rsidR="00D61F38" w:rsidRDefault="00E050D1" w:rsidP="009A7D32">
            <w:pPr>
              <w:pStyle w:val="NormalArial"/>
            </w:pPr>
            <w:r>
              <w:t>None</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2F8A6E9C" w:rsidR="00D61F38" w:rsidRDefault="00E050D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46A94A6D" w:rsidR="009A3772" w:rsidRPr="00D56D61" w:rsidRDefault="00E2266B">
            <w:pPr>
              <w:pStyle w:val="NormalArial"/>
            </w:pPr>
            <w:r>
              <w:t>Jordan Troublefield</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767B24A4" w:rsidR="009A3772" w:rsidRPr="00D56D61" w:rsidRDefault="00117F93">
            <w:pPr>
              <w:pStyle w:val="NormalArial"/>
            </w:pPr>
            <w:hyperlink r:id="rId22" w:history="1">
              <w:r w:rsidRPr="0017561C">
                <w:rPr>
                  <w:rStyle w:val="Hyperlink"/>
                </w:rPr>
                <w:t>Jordan.Troublefield@ercot.com</w:t>
              </w:r>
            </w:hyperlink>
            <w:r>
              <w:t xml:space="preserve"> </w:t>
            </w:r>
          </w:p>
        </w:tc>
      </w:tr>
      <w:tr w:rsidR="009A3772" w:rsidRPr="005370B5" w14:paraId="54AB4F2B" w14:textId="77777777" w:rsidTr="00581E78">
        <w:trPr>
          <w:cantSplit/>
          <w:trHeight w:val="432"/>
        </w:trPr>
        <w:tc>
          <w:tcPr>
            <w:tcW w:w="2880" w:type="dxa"/>
            <w:tcBorders>
              <w:bottom w:val="single" w:sz="4" w:space="0" w:color="auto"/>
            </w:tcBorders>
            <w:vAlign w:val="center"/>
          </w:tcPr>
          <w:p w14:paraId="03043D7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54B591E8" w14:textId="6D399D83" w:rsidR="009A3772" w:rsidRDefault="00E2266B">
            <w:pPr>
              <w:pStyle w:val="NormalArial"/>
            </w:pPr>
            <w:r w:rsidRPr="00E2266B">
              <w:t>512-248-6521</w:t>
            </w:r>
          </w:p>
        </w:tc>
      </w:tr>
      <w:tr w:rsidR="00581E78" w:rsidRPr="005370B5" w14:paraId="76E943D4" w14:textId="77777777" w:rsidTr="00581E78">
        <w:trPr>
          <w:cantSplit/>
          <w:trHeight w:val="432"/>
        </w:trPr>
        <w:tc>
          <w:tcPr>
            <w:tcW w:w="2880" w:type="dxa"/>
            <w:tcBorders>
              <w:left w:val="nil"/>
              <w:right w:val="nil"/>
            </w:tcBorders>
            <w:vAlign w:val="center"/>
          </w:tcPr>
          <w:p w14:paraId="7FA56CD0" w14:textId="77777777" w:rsidR="00581E78" w:rsidRPr="007C199B" w:rsidRDefault="00581E78">
            <w:pPr>
              <w:pStyle w:val="NormalArial"/>
              <w:rPr>
                <w:b/>
              </w:rPr>
            </w:pPr>
          </w:p>
        </w:tc>
        <w:tc>
          <w:tcPr>
            <w:tcW w:w="7560" w:type="dxa"/>
            <w:tcBorders>
              <w:left w:val="nil"/>
              <w:right w:val="nil"/>
            </w:tcBorders>
            <w:vAlign w:val="center"/>
          </w:tcPr>
          <w:p w14:paraId="084C6C74" w14:textId="77777777" w:rsidR="00581E78" w:rsidRDefault="00581E78">
            <w:pPr>
              <w:pStyle w:val="NormalArial"/>
            </w:pPr>
          </w:p>
        </w:tc>
      </w:tr>
      <w:tr w:rsidR="00581E78" w:rsidRPr="003E721B" w14:paraId="362B33E7" w14:textId="77777777" w:rsidTr="002D5E1C">
        <w:trPr>
          <w:cantSplit/>
          <w:trHeight w:val="432"/>
        </w:trPr>
        <w:tc>
          <w:tcPr>
            <w:tcW w:w="10440" w:type="dxa"/>
            <w:gridSpan w:val="2"/>
            <w:vAlign w:val="center"/>
          </w:tcPr>
          <w:p w14:paraId="7A1296AC" w14:textId="77777777" w:rsidR="00581E78" w:rsidRPr="003E721B" w:rsidRDefault="00581E78" w:rsidP="002D5E1C">
            <w:pPr>
              <w:pStyle w:val="NormalArial"/>
              <w:jc w:val="center"/>
              <w:rPr>
                <w:b/>
                <w:bCs/>
              </w:rPr>
            </w:pPr>
            <w:r w:rsidRPr="003E721B">
              <w:rPr>
                <w:b/>
                <w:bCs/>
              </w:rPr>
              <w:t>Comments Received</w:t>
            </w:r>
          </w:p>
        </w:tc>
      </w:tr>
      <w:tr w:rsidR="00581E78" w14:paraId="1B3F4F83" w14:textId="77777777" w:rsidTr="002D5E1C">
        <w:trPr>
          <w:cantSplit/>
          <w:trHeight w:val="432"/>
        </w:trPr>
        <w:tc>
          <w:tcPr>
            <w:tcW w:w="2880" w:type="dxa"/>
            <w:vAlign w:val="center"/>
          </w:tcPr>
          <w:p w14:paraId="327302A8" w14:textId="77777777" w:rsidR="00581E78" w:rsidRPr="007C199B" w:rsidRDefault="00581E78" w:rsidP="002D5E1C">
            <w:pPr>
              <w:pStyle w:val="NormalArial"/>
              <w:rPr>
                <w:b/>
              </w:rPr>
            </w:pPr>
            <w:r w:rsidRPr="001D0AB6">
              <w:rPr>
                <w:b/>
              </w:rPr>
              <w:t>Comment Author</w:t>
            </w:r>
          </w:p>
        </w:tc>
        <w:tc>
          <w:tcPr>
            <w:tcW w:w="7560" w:type="dxa"/>
            <w:vAlign w:val="center"/>
          </w:tcPr>
          <w:p w14:paraId="0139A36D" w14:textId="77777777" w:rsidR="00581E78" w:rsidRDefault="00581E78" w:rsidP="002D5E1C">
            <w:pPr>
              <w:pStyle w:val="NormalArial"/>
            </w:pPr>
            <w:r w:rsidRPr="001D0AB6">
              <w:rPr>
                <w:b/>
              </w:rPr>
              <w:t>Comment Summary</w:t>
            </w:r>
          </w:p>
        </w:tc>
      </w:tr>
      <w:tr w:rsidR="00581E78" w:rsidRPr="005370B5" w14:paraId="4ABC64F6" w14:textId="77777777" w:rsidTr="00581E78">
        <w:trPr>
          <w:cantSplit/>
          <w:trHeight w:val="432"/>
        </w:trPr>
        <w:tc>
          <w:tcPr>
            <w:tcW w:w="2880" w:type="dxa"/>
            <w:tcBorders>
              <w:bottom w:val="single" w:sz="4" w:space="0" w:color="auto"/>
            </w:tcBorders>
            <w:vAlign w:val="center"/>
          </w:tcPr>
          <w:p w14:paraId="5384E860" w14:textId="565CA732" w:rsidR="00581E78" w:rsidRPr="00581E78" w:rsidRDefault="001036B4">
            <w:pPr>
              <w:pStyle w:val="NormalArial"/>
              <w:rPr>
                <w:bCs/>
              </w:rPr>
            </w:pPr>
            <w:r>
              <w:rPr>
                <w:bCs/>
              </w:rPr>
              <w:t>ERCOT 060425</w:t>
            </w:r>
          </w:p>
        </w:tc>
        <w:tc>
          <w:tcPr>
            <w:tcW w:w="7560" w:type="dxa"/>
            <w:tcBorders>
              <w:bottom w:val="single" w:sz="4" w:space="0" w:color="auto"/>
            </w:tcBorders>
            <w:vAlign w:val="center"/>
          </w:tcPr>
          <w:p w14:paraId="2CD38C5C" w14:textId="5F54DAA4" w:rsidR="00581E78" w:rsidRDefault="00E2266B" w:rsidP="004F60B1">
            <w:pPr>
              <w:pStyle w:val="NormalArial"/>
              <w:spacing w:before="120" w:after="120"/>
            </w:pPr>
            <w:r>
              <w:t>Proposed</w:t>
            </w:r>
            <w:r w:rsidR="001036B4">
              <w:t xml:space="preserve"> additional edits to PGRR121; </w:t>
            </w:r>
            <w:r>
              <w:t xml:space="preserve">offered to sponsor future, subsequential NPRRs as needed; and encouraged stakeholders to approve PGRR121 in time for </w:t>
            </w:r>
            <w:r w:rsidR="00117F93">
              <w:t xml:space="preserve">consideration at the </w:t>
            </w:r>
            <w:r>
              <w:t>September</w:t>
            </w:r>
            <w:r w:rsidR="00117F93">
              <w:t xml:space="preserve"> 23, 2025</w:t>
            </w:r>
            <w:r>
              <w:t xml:space="preserve"> ERCOT Board of Directors </w:t>
            </w:r>
            <w:r w:rsidR="00117F93">
              <w:t>meeting</w:t>
            </w:r>
          </w:p>
        </w:tc>
      </w:tr>
      <w:tr w:rsidR="00581E78" w:rsidRPr="005370B5" w14:paraId="39A73DDF" w14:textId="77777777" w:rsidTr="00581E78">
        <w:trPr>
          <w:cantSplit/>
          <w:trHeight w:val="107"/>
        </w:trPr>
        <w:tc>
          <w:tcPr>
            <w:tcW w:w="2880" w:type="dxa"/>
            <w:tcBorders>
              <w:left w:val="nil"/>
              <w:right w:val="nil"/>
            </w:tcBorders>
            <w:vAlign w:val="center"/>
          </w:tcPr>
          <w:p w14:paraId="11DF18BE" w14:textId="77777777" w:rsidR="00581E78" w:rsidRPr="007C199B" w:rsidRDefault="00581E78">
            <w:pPr>
              <w:pStyle w:val="NormalArial"/>
              <w:rPr>
                <w:b/>
              </w:rPr>
            </w:pPr>
          </w:p>
        </w:tc>
        <w:tc>
          <w:tcPr>
            <w:tcW w:w="7560" w:type="dxa"/>
            <w:tcBorders>
              <w:left w:val="nil"/>
              <w:right w:val="nil"/>
            </w:tcBorders>
            <w:vAlign w:val="center"/>
          </w:tcPr>
          <w:p w14:paraId="36C4DEE1" w14:textId="77777777" w:rsidR="00581E78" w:rsidRDefault="00581E78">
            <w:pPr>
              <w:pStyle w:val="NormalArial"/>
            </w:pPr>
          </w:p>
        </w:tc>
      </w:tr>
      <w:tr w:rsidR="00581E78" w:rsidRPr="005370B5" w14:paraId="019F205F" w14:textId="77777777" w:rsidTr="00C87C28">
        <w:trPr>
          <w:cantSplit/>
          <w:trHeight w:val="432"/>
        </w:trPr>
        <w:tc>
          <w:tcPr>
            <w:tcW w:w="10440" w:type="dxa"/>
            <w:gridSpan w:val="2"/>
            <w:vAlign w:val="center"/>
          </w:tcPr>
          <w:p w14:paraId="7D31FC0B" w14:textId="275B916D" w:rsidR="00581E78" w:rsidRDefault="00581E78" w:rsidP="00581E78">
            <w:pPr>
              <w:pStyle w:val="NormalArial"/>
              <w:jc w:val="center"/>
            </w:pPr>
            <w:r w:rsidRPr="003E721B">
              <w:rPr>
                <w:b/>
                <w:bCs/>
              </w:rPr>
              <w:t>Market Rules Notes</w:t>
            </w:r>
          </w:p>
        </w:tc>
      </w:tr>
    </w:tbl>
    <w:p w14:paraId="75788330" w14:textId="40B517BE" w:rsidR="00581E78" w:rsidRPr="002D2497" w:rsidRDefault="00E2266B" w:rsidP="00D325F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2930521D" w14:textId="77777777" w:rsidR="00290818" w:rsidRDefault="00290818" w:rsidP="00290818">
      <w:pPr>
        <w:pStyle w:val="H2"/>
      </w:pPr>
      <w:bookmarkStart w:id="0" w:name="_Toc283904714"/>
      <w:bookmarkStart w:id="1" w:name="_Toc160032446"/>
      <w:r w:rsidRPr="000E0F1C">
        <w:t>6.2</w:t>
      </w:r>
      <w:r w:rsidRPr="000E0F1C">
        <w:tab/>
      </w:r>
      <w:bookmarkEnd w:id="0"/>
      <w:r>
        <w:t>Dynamics Model Development</w:t>
      </w:r>
      <w:bookmarkEnd w:id="1"/>
    </w:p>
    <w:p w14:paraId="3DCAF0D6" w14:textId="77777777" w:rsidR="00290818" w:rsidRPr="00513CCA" w:rsidRDefault="00290818" w:rsidP="00290818">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007D9CD1" w14:textId="77777777" w:rsidR="00290818" w:rsidRPr="00513CCA" w:rsidRDefault="00290818" w:rsidP="00290818">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6DF5BCA3" w14:textId="77777777" w:rsidR="00290818" w:rsidRPr="00513CCA" w:rsidRDefault="00290818" w:rsidP="00290818">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0752BAB2" w14:textId="77777777" w:rsidR="00290818" w:rsidRPr="00513CCA" w:rsidRDefault="00290818" w:rsidP="00290818">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90818" w:rsidRPr="00FC631D" w14:paraId="0144794E" w14:textId="77777777" w:rsidTr="00A419D0">
        <w:trPr>
          <w:trHeight w:val="692"/>
        </w:trPr>
        <w:tc>
          <w:tcPr>
            <w:tcW w:w="9576" w:type="dxa"/>
            <w:shd w:val="clear" w:color="auto" w:fill="E0E0E0"/>
          </w:tcPr>
          <w:p w14:paraId="0BD0F8E3" w14:textId="77777777" w:rsidR="00290818" w:rsidRPr="00FC631D" w:rsidRDefault="00290818" w:rsidP="00A419D0">
            <w:pPr>
              <w:pStyle w:val="Instructions"/>
              <w:spacing w:before="120" w:after="120"/>
            </w:pPr>
            <w:r w:rsidRPr="00FC631D">
              <w:lastRenderedPageBreak/>
              <w:t>[PGRR10</w:t>
            </w:r>
            <w:r>
              <w:t>1</w:t>
            </w:r>
            <w:r w:rsidRPr="00FC631D">
              <w:t xml:space="preserve">:  Replace </w:t>
            </w:r>
            <w:r>
              <w:t>paragraph (4) above with the following upon system implementation of NPRR1133:</w:t>
            </w:r>
            <w:r w:rsidRPr="00FC631D">
              <w:t>]</w:t>
            </w:r>
          </w:p>
          <w:p w14:paraId="6AE8D51C" w14:textId="77777777" w:rsidR="00290818" w:rsidRPr="006C32F4" w:rsidRDefault="00290818" w:rsidP="00A419D0">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3AEE48A1" w14:textId="77777777" w:rsidR="00290818" w:rsidRDefault="00290818" w:rsidP="00290818">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6265112B" w14:textId="77777777" w:rsidR="00290818" w:rsidRDefault="00290818" w:rsidP="00290818">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5A508B44" w14:textId="77777777" w:rsidR="00290818" w:rsidRDefault="00290818" w:rsidP="00290818">
      <w:pPr>
        <w:spacing w:after="240"/>
        <w:ind w:left="2160" w:hanging="720"/>
        <w:rPr>
          <w:szCs w:val="20"/>
        </w:rPr>
      </w:pPr>
      <w:r>
        <w:rPr>
          <w:szCs w:val="20"/>
        </w:rPr>
        <w:t>(i)</w:t>
      </w:r>
      <w:r>
        <w:rPr>
          <w:szCs w:val="20"/>
        </w:rPr>
        <w:tab/>
        <w:t xml:space="preserve">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w:t>
      </w:r>
      <w:proofErr w:type="gramStart"/>
      <w:r>
        <w:rPr>
          <w:szCs w:val="20"/>
        </w:rPr>
        <w:t>representation and limitations</w:t>
      </w:r>
      <w:proofErr w:type="gramEnd"/>
      <w:r>
        <w:rPr>
          <w:szCs w:val="20"/>
        </w:rPr>
        <w:t xml:space="preserve"> for model adequacy and usability in the planning and operations model software; and</w:t>
      </w:r>
    </w:p>
    <w:p w14:paraId="5EFB9814" w14:textId="77777777" w:rsidR="00290818" w:rsidRDefault="00290818" w:rsidP="00290818">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75061213" w14:textId="77777777" w:rsidR="00290818" w:rsidRDefault="00290818" w:rsidP="00290818">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(5) of Section 5.5, Generator Commissioning and Continuing Operations.  For existing Generation Resources and ESRs, these reports </w:t>
      </w:r>
      <w:proofErr w:type="gramStart"/>
      <w:r>
        <w:rPr>
          <w:szCs w:val="20"/>
          <w:lang w:eastAsia="x-none"/>
        </w:rPr>
        <w:t>shall</w:t>
      </w:r>
      <w:proofErr w:type="gramEnd"/>
      <w:r>
        <w:rPr>
          <w:szCs w:val="20"/>
          <w:lang w:eastAsia="x-none"/>
        </w:rPr>
        <w:t xml:space="preserve"> be provided as required in paragraph (6)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04F068CE" w14:textId="77777777" w:rsidR="00290818" w:rsidRDefault="00290818" w:rsidP="00290818">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and operations </w:t>
      </w:r>
      <w:r>
        <w:rPr>
          <w:szCs w:val="20"/>
          <w:lang w:eastAsia="x-none"/>
        </w:rPr>
        <w:lastRenderedPageBreak/>
        <w:t>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15F14ABB" w14:textId="77777777" w:rsidR="00290818" w:rsidRDefault="00290818" w:rsidP="00290818">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64CC9BA2" w14:textId="77777777" w:rsidR="00290818" w:rsidRDefault="00290818" w:rsidP="00290818">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87B7C6E" w14:textId="0AE16814" w:rsidR="00290818" w:rsidRDefault="00290818" w:rsidP="00290818">
      <w:pPr>
        <w:spacing w:after="240"/>
        <w:ind w:left="2160" w:hanging="720"/>
        <w:rPr>
          <w:szCs w:val="20"/>
          <w:lang w:eastAsia="x-none"/>
        </w:rPr>
      </w:pPr>
      <w:r>
        <w:rPr>
          <w:szCs w:val="20"/>
          <w:lang w:eastAsia="x-none"/>
        </w:rPr>
        <w:t>(iii)</w:t>
      </w:r>
      <w:r>
        <w:rPr>
          <w:szCs w:val="20"/>
          <w:lang w:eastAsia="x-none"/>
        </w:rPr>
        <w:tab/>
      </w:r>
      <w:r w:rsidR="007E48DA">
        <w:rPr>
          <w:szCs w:val="20"/>
          <w:lang w:eastAsia="x-none"/>
        </w:rPr>
        <w:t>R</w:t>
      </w:r>
      <w:r>
        <w:rPr>
          <w:szCs w:val="20"/>
          <w:lang w:eastAsia="x-none"/>
        </w:rPr>
        <w:t xml:space="preserve">esults for the following model quality tests shall be provided </w:t>
      </w:r>
      <w:ins w:id="2" w:author="ERCOT" w:date="2024-10-31T10:35:00Z">
        <w:r w:rsidR="003D2DE4">
          <w:rPr>
            <w:szCs w:val="20"/>
            <w:lang w:eastAsia="x-none"/>
          </w:rPr>
          <w:t>for Generation Resources, ESR</w:t>
        </w:r>
      </w:ins>
      <w:ins w:id="3" w:author="ERCOT" w:date="2024-10-31T10:36:00Z">
        <w:r w:rsidR="003D2DE4">
          <w:rPr>
            <w:szCs w:val="20"/>
            <w:lang w:eastAsia="x-none"/>
          </w:rPr>
          <w:t>s</w:t>
        </w:r>
      </w:ins>
      <w:ins w:id="4" w:author="ERCOT" w:date="2024-10-31T10:35:00Z">
        <w:r w:rsidR="003D2DE4">
          <w:rPr>
            <w:szCs w:val="20"/>
            <w:lang w:eastAsia="x-none"/>
          </w:rPr>
          <w:t xml:space="preserve">, or Transmission Elements that are not required to comply with Nodal Operating Guide Section 2.14, Advanced Grid Support Requirements for Inverter-Based ESRs, </w:t>
        </w:r>
      </w:ins>
      <w:r>
        <w:rPr>
          <w:szCs w:val="20"/>
          <w:lang w:eastAsia="x-none"/>
        </w:rPr>
        <w:t xml:space="preserve">to demonstrate acceptable model performance.  Additional details about each test, including the set up and description of desirable response, are included in the Dynamics Working Group Procedure Manual.  </w:t>
      </w:r>
    </w:p>
    <w:p w14:paraId="546154FC" w14:textId="77777777" w:rsidR="00290818" w:rsidRDefault="00290818" w:rsidP="00290818">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35063D43" w14:textId="77777777" w:rsidR="00290818" w:rsidRDefault="00290818" w:rsidP="00290818">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4B68F487" w14:textId="77777777" w:rsidR="00290818" w:rsidRDefault="00290818" w:rsidP="00290818">
      <w:pPr>
        <w:spacing w:after="240"/>
        <w:ind w:left="2880" w:hanging="720"/>
        <w:rPr>
          <w:szCs w:val="20"/>
          <w:lang w:eastAsia="x-none"/>
        </w:rPr>
      </w:pPr>
      <w:r>
        <w:rPr>
          <w:szCs w:val="20"/>
          <w:lang w:eastAsia="x-none"/>
        </w:rPr>
        <w:t>(C)</w:t>
      </w:r>
      <w:r>
        <w:rPr>
          <w:szCs w:val="20"/>
          <w:lang w:eastAsia="x-none"/>
        </w:rPr>
        <w:tab/>
        <w:t>Large voltage disturbance test:</w:t>
      </w:r>
    </w:p>
    <w:p w14:paraId="1479B9EF" w14:textId="27F43797" w:rsidR="00290818" w:rsidRDefault="00290818" w:rsidP="00290818">
      <w:pPr>
        <w:spacing w:after="240"/>
        <w:ind w:left="3600" w:hanging="720"/>
        <w:rPr>
          <w:szCs w:val="20"/>
          <w:lang w:eastAsia="x-none"/>
        </w:rPr>
      </w:pPr>
      <w:r>
        <w:rPr>
          <w:szCs w:val="20"/>
          <w:lang w:eastAsia="x-none"/>
        </w:rPr>
        <w:t>(1)</w:t>
      </w:r>
      <w:r>
        <w:rPr>
          <w:szCs w:val="20"/>
          <w:lang w:eastAsia="x-none"/>
        </w:rPr>
        <w:tab/>
        <w:t xml:space="preserve">For IRRs, ESRs, and inverter-based transmission equipment, the high and low voltage ride-through profiles as described in Nodal Operating Guide Section 2.9.1, </w:t>
      </w:r>
      <w:ins w:id="5" w:author="ERCOT" w:date="2024-10-31T10:38:00Z">
        <w:r w:rsidR="003D2DE4">
          <w:rPr>
            <w:szCs w:val="20"/>
            <w:lang w:eastAsia="x-none"/>
          </w:rPr>
          <w:t xml:space="preserve">Voltage Ride-Through Requirements for </w:t>
        </w:r>
      </w:ins>
      <w:ins w:id="6" w:author="ERCOT" w:date="2024-10-31T10:37:00Z">
        <w:r w:rsidR="003D2DE4">
          <w:rPr>
            <w:szCs w:val="20"/>
            <w:lang w:eastAsia="x-none"/>
          </w:rPr>
          <w:t>Transmission-Connected Inverter-Based Resources (IBRs), Type 1 Wind-</w:t>
        </w:r>
      </w:ins>
      <w:ins w:id="7" w:author="ERCOT" w:date="2024-10-31T10:38:00Z">
        <w:r w:rsidR="003D2DE4">
          <w:rPr>
            <w:szCs w:val="20"/>
            <w:lang w:eastAsia="x-none"/>
          </w:rPr>
          <w:t>p</w:t>
        </w:r>
      </w:ins>
      <w:ins w:id="8" w:author="ERCOT" w:date="2024-10-31T10:37:00Z">
        <w:r w:rsidR="003D2DE4">
          <w:rPr>
            <w:szCs w:val="20"/>
            <w:lang w:eastAsia="x-none"/>
          </w:rPr>
          <w:t>owered Generation Resources (WGRs), Type 2 WGRs, and Type 3 WGRs</w:t>
        </w:r>
      </w:ins>
      <w:del w:id="9" w:author="ERCOT" w:date="2024-10-31T10:37:00Z">
        <w:r w:rsidDel="003D2DE4">
          <w:rPr>
            <w:szCs w:val="20"/>
            <w:lang w:eastAsia="x-none"/>
          </w:rPr>
          <w:delText xml:space="preserve">Voltage Ride-Through Requirements for </w:delText>
        </w:r>
        <w:r w:rsidDel="003D2DE4">
          <w:rPr>
            <w:szCs w:val="20"/>
            <w:lang w:eastAsia="x-none"/>
          </w:rPr>
          <w:lastRenderedPageBreak/>
          <w:delText>Intermittent Renewable Resources and Energy Storage Resources Connected to the ERCOT Transmission Grid</w:delText>
        </w:r>
      </w:del>
      <w:r>
        <w:rPr>
          <w:szCs w:val="20"/>
          <w:lang w:eastAsia="x-none"/>
        </w:rPr>
        <w:t>, shall be applied to the POI to demonstrate the Facility’s dynamic response.</w:t>
      </w:r>
    </w:p>
    <w:p w14:paraId="1CDEC5F7" w14:textId="77777777" w:rsidR="00290818" w:rsidRDefault="00290818" w:rsidP="00290818">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295D5ACA" w14:textId="77777777" w:rsidR="00290818" w:rsidRDefault="00290818" w:rsidP="00290818">
      <w:pPr>
        <w:spacing w:after="240"/>
        <w:ind w:left="2880" w:hanging="720"/>
        <w:rPr>
          <w:szCs w:val="20"/>
          <w:lang w:eastAsia="x-none"/>
        </w:rPr>
      </w:pPr>
      <w:r>
        <w:rPr>
          <w:szCs w:val="20"/>
          <w:lang w:eastAsia="x-none"/>
        </w:rPr>
        <w:t>(D)</w:t>
      </w:r>
      <w:r>
        <w:rPr>
          <w:szCs w:val="20"/>
          <w:lang w:eastAsia="x-none"/>
        </w:rPr>
        <w:tab/>
        <w:t xml:space="preserve">Small frequency disturbance test:  A </w:t>
      </w:r>
      <w:proofErr w:type="gramStart"/>
      <w:r>
        <w:rPr>
          <w:szCs w:val="20"/>
          <w:lang w:eastAsia="x-none"/>
        </w:rPr>
        <w:t>frequency step</w:t>
      </w:r>
      <w:proofErr w:type="gramEnd"/>
      <w:r>
        <w:rPr>
          <w:szCs w:val="20"/>
          <w:lang w:eastAsia="x-none"/>
        </w:rPr>
        <w:t xml:space="preserve"> increase and decrease shall be applied to the POI to demonstrate the Facility’s dynamic response.  </w:t>
      </w:r>
    </w:p>
    <w:p w14:paraId="5848B425" w14:textId="77777777" w:rsidR="002D3B73" w:rsidRDefault="00290818" w:rsidP="002D3B73">
      <w:pPr>
        <w:spacing w:after="240"/>
        <w:ind w:left="2880" w:hanging="720"/>
        <w:rPr>
          <w:ins w:id="10" w:author="ERCOT" w:date="2024-09-11T16:00:00Z"/>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shall be tested under a few equivalent short circuit ratios, as described in the Dynamics Working Group Procedure Manual.  This tests the robustness of the model to varying system conditions.</w:t>
      </w:r>
    </w:p>
    <w:p w14:paraId="5F56B2D4" w14:textId="77777777" w:rsidR="00E03EDB" w:rsidRDefault="00E03EDB" w:rsidP="00E03EDB">
      <w:pPr>
        <w:spacing w:after="240"/>
        <w:ind w:left="2160" w:hanging="720"/>
        <w:rPr>
          <w:ins w:id="11" w:author="ERCOT" w:date="2024-10-31T11:17:00Z"/>
          <w:szCs w:val="20"/>
          <w:lang w:eastAsia="x-none"/>
        </w:rPr>
      </w:pPr>
      <w:ins w:id="12" w:author="ERCOT" w:date="2024-10-31T11:17:00Z">
        <w:r>
          <w:rPr>
            <w:szCs w:val="20"/>
            <w:lang w:eastAsia="x-none"/>
          </w:rPr>
          <w:t>(iv)</w:t>
        </w:r>
        <w:r>
          <w:rPr>
            <w:szCs w:val="20"/>
            <w:lang w:eastAsia="x-none"/>
          </w:rPr>
          <w:tab/>
          <w:t xml:space="preserve">For inverter-based Energy Storage Resources (ESRs) required to comply with Nodal Operating Guide Section 2.14, results for the following model quality tests shall be provided to demonstrate acceptable model performance.  Additional details about each test, including the set up and description of desirable response, are included in the Dynamics Working Group Procedure Manual.  </w:t>
        </w:r>
      </w:ins>
    </w:p>
    <w:p w14:paraId="1C174D0E" w14:textId="77777777" w:rsidR="00E03EDB" w:rsidRDefault="00E03EDB" w:rsidP="00E03EDB">
      <w:pPr>
        <w:spacing w:after="240"/>
        <w:ind w:left="2880" w:hanging="720"/>
        <w:rPr>
          <w:ins w:id="13" w:author="ERCOT" w:date="2024-10-31T11:17:00Z"/>
          <w:szCs w:val="20"/>
          <w:lang w:eastAsia="x-none"/>
        </w:rPr>
      </w:pPr>
      <w:ins w:id="14" w:author="ERCOT" w:date="2024-10-31T11:17:00Z">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ins>
    </w:p>
    <w:p w14:paraId="44F3DAFE" w14:textId="77777777" w:rsidR="00E03EDB" w:rsidRDefault="00E03EDB" w:rsidP="00E03EDB">
      <w:pPr>
        <w:spacing w:after="240"/>
        <w:ind w:left="2880" w:hanging="720"/>
        <w:rPr>
          <w:ins w:id="15" w:author="ERCOT" w:date="2024-10-31T11:17:00Z"/>
          <w:szCs w:val="20"/>
          <w:lang w:eastAsia="x-none"/>
        </w:rPr>
      </w:pPr>
      <w:ins w:id="16" w:author="ERCOT" w:date="2024-10-31T11:17:00Z">
        <w:r>
          <w:rPr>
            <w:szCs w:val="20"/>
            <w:lang w:eastAsia="x-none"/>
          </w:rPr>
          <w:t>(B)</w:t>
        </w:r>
        <w:r>
          <w:rPr>
            <w:szCs w:val="20"/>
            <w:lang w:eastAsia="x-none"/>
          </w:rPr>
          <w:tab/>
          <w:t>Small voltage disturbance test:  A voltage step increase and decrease shall be applied to the POI to demonstrate the Facility’s dynamic response.</w:t>
        </w:r>
      </w:ins>
    </w:p>
    <w:p w14:paraId="5A2511FF" w14:textId="77777777" w:rsidR="00E03EDB" w:rsidRDefault="00E03EDB" w:rsidP="00E03EDB">
      <w:pPr>
        <w:spacing w:after="240"/>
        <w:ind w:left="2880" w:hanging="720"/>
        <w:rPr>
          <w:ins w:id="17" w:author="ERCOT" w:date="2024-10-31T11:17:00Z"/>
          <w:szCs w:val="20"/>
          <w:lang w:eastAsia="x-none"/>
        </w:rPr>
      </w:pPr>
      <w:ins w:id="18" w:author="ERCOT" w:date="2024-10-31T11:17:00Z">
        <w:r>
          <w:rPr>
            <w:szCs w:val="20"/>
            <w:lang w:eastAsia="x-none"/>
          </w:rPr>
          <w:t>(C)</w:t>
        </w:r>
        <w:r>
          <w:rPr>
            <w:szCs w:val="20"/>
            <w:lang w:eastAsia="x-none"/>
          </w:rPr>
          <w:tab/>
          <w:t>Large voltage disturbance test:  The high and low voltage ride-through profiles as described in Nodal Operating Guide Section 2.9.1, shall be applied to the POI to demonstrate the Facility’s dynamic response.</w:t>
        </w:r>
      </w:ins>
    </w:p>
    <w:p w14:paraId="5B3047AA" w14:textId="77777777" w:rsidR="00E03EDB" w:rsidRDefault="00E03EDB" w:rsidP="00E03EDB">
      <w:pPr>
        <w:spacing w:after="240"/>
        <w:ind w:left="2880" w:hanging="720"/>
        <w:rPr>
          <w:ins w:id="19" w:author="ERCOT" w:date="2024-10-31T11:17:00Z"/>
          <w:szCs w:val="20"/>
          <w:lang w:eastAsia="x-none"/>
        </w:rPr>
      </w:pPr>
      <w:ins w:id="20" w:author="ERCOT" w:date="2024-10-31T11:17:00Z">
        <w:r>
          <w:rPr>
            <w:szCs w:val="20"/>
            <w:lang w:eastAsia="x-none"/>
          </w:rPr>
          <w:t>(D)</w:t>
        </w:r>
        <w:r>
          <w:rPr>
            <w:szCs w:val="20"/>
            <w:lang w:eastAsia="x-none"/>
          </w:rPr>
          <w:tab/>
          <w:t xml:space="preserve">Frequency change and inertia response test:  A frequency change increase and decrease shall be applied to the POI to demonstrate the Facility’s dynamic response. The performance of this test will be assessed when operating within the inverter current limit. </w:t>
        </w:r>
      </w:ins>
    </w:p>
    <w:p w14:paraId="663A3167" w14:textId="77777777" w:rsidR="00E03EDB" w:rsidRDefault="00E03EDB" w:rsidP="00E03EDB">
      <w:pPr>
        <w:spacing w:after="240"/>
        <w:ind w:left="2880" w:hanging="720"/>
        <w:rPr>
          <w:ins w:id="21" w:author="ERCOT" w:date="2024-10-31T11:17:00Z"/>
          <w:szCs w:val="20"/>
          <w:lang w:eastAsia="x-none"/>
        </w:rPr>
      </w:pPr>
      <w:ins w:id="22" w:author="ERCOT" w:date="2024-10-31T11:17:00Z">
        <w:r>
          <w:rPr>
            <w:szCs w:val="20"/>
            <w:lang w:eastAsia="x-none"/>
          </w:rPr>
          <w:t>(E)</w:t>
        </w:r>
        <w:r>
          <w:rPr>
            <w:szCs w:val="20"/>
            <w:lang w:eastAsia="x-none"/>
          </w:rPr>
          <w:tab/>
          <w:t xml:space="preserve">System strength test:  The Facility shall be tested under multiple equivalent short circuit ratios, as described in the Dynamics Working Group Procedure Manual.  This tests the robustness of the model to varying system conditions. </w:t>
        </w:r>
      </w:ins>
    </w:p>
    <w:p w14:paraId="618624CB" w14:textId="77777777" w:rsidR="00E03EDB" w:rsidRDefault="00E03EDB" w:rsidP="00E03EDB">
      <w:pPr>
        <w:spacing w:after="240"/>
        <w:ind w:left="2880" w:hanging="720"/>
        <w:rPr>
          <w:ins w:id="23" w:author="ERCOT" w:date="2024-10-31T11:17:00Z"/>
          <w:szCs w:val="20"/>
          <w:lang w:eastAsia="x-none"/>
        </w:rPr>
      </w:pPr>
      <w:ins w:id="24" w:author="ERCOT" w:date="2024-10-31T11:17:00Z">
        <w:r>
          <w:rPr>
            <w:szCs w:val="20"/>
            <w:lang w:eastAsia="x-none"/>
          </w:rPr>
          <w:lastRenderedPageBreak/>
          <w:t>(F)</w:t>
        </w:r>
        <w:r>
          <w:rPr>
            <w:szCs w:val="20"/>
            <w:lang w:eastAsia="x-none"/>
          </w:rPr>
          <w:tab/>
          <w:t xml:space="preserve">Phase </w:t>
        </w:r>
        <w:proofErr w:type="gramStart"/>
        <w:r>
          <w:rPr>
            <w:szCs w:val="20"/>
            <w:lang w:eastAsia="x-none"/>
          </w:rPr>
          <w:t>angle</w:t>
        </w:r>
        <w:proofErr w:type="gramEnd"/>
        <w:r>
          <w:rPr>
            <w:szCs w:val="20"/>
            <w:lang w:eastAsia="x-none"/>
          </w:rPr>
          <w:t xml:space="preserve"> jump test:  A step change is applied to the phase angle. This tests the capability to maintain the voltage phasor and resistance to angle change.  The performance of this test will be assessed when operating within the inverter current limit. </w:t>
        </w:r>
      </w:ins>
    </w:p>
    <w:p w14:paraId="5980EE75" w14:textId="723E5A8E" w:rsidR="00790EF0" w:rsidRDefault="00E03EDB" w:rsidP="00E03EDB">
      <w:pPr>
        <w:spacing w:after="240"/>
        <w:ind w:left="2880" w:hanging="720"/>
        <w:rPr>
          <w:szCs w:val="20"/>
          <w:lang w:eastAsia="x-none"/>
        </w:rPr>
      </w:pPr>
      <w:ins w:id="25" w:author="ERCOT" w:date="2024-10-31T11:17:00Z">
        <w:r>
          <w:rPr>
            <w:szCs w:val="20"/>
            <w:lang w:eastAsia="x-none"/>
          </w:rPr>
          <w:t>(G)</w:t>
        </w:r>
        <w:r>
          <w:rPr>
            <w:szCs w:val="20"/>
            <w:lang w:eastAsia="x-none"/>
          </w:rPr>
          <w:tab/>
          <w:t>Loss of synchronous machine test:  This test confirms the performance of the Facility to maintain synchronism and voltage phasor after changes occur on the ERCOT System.  This test is not intended to require the Facility to operate reliably without connecting to the ERCOT Transmission Grid.</w:t>
        </w:r>
      </w:ins>
    </w:p>
    <w:p w14:paraId="6B22F45F" w14:textId="77777777" w:rsidR="00290818" w:rsidRDefault="00290818" w:rsidP="00290818">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3705BEFF" w14:textId="77777777" w:rsidR="00290818" w:rsidRDefault="00290818" w:rsidP="00290818">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727D186C" w14:textId="04F652DD" w:rsidR="00290818" w:rsidRDefault="00290818" w:rsidP="00290818">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441ED4A1" w14:textId="77777777" w:rsidR="00290818" w:rsidRDefault="00290818" w:rsidP="00290818">
      <w:pPr>
        <w:spacing w:after="240"/>
        <w:ind w:left="2160" w:hanging="720"/>
        <w:rPr>
          <w:szCs w:val="20"/>
          <w:lang w:eastAsia="x-none"/>
        </w:rPr>
      </w:pPr>
      <w:r>
        <w:rPr>
          <w:szCs w:val="20"/>
          <w:lang w:eastAsia="x-none"/>
        </w:rPr>
        <w:tab/>
        <w:t>(A)</w:t>
      </w:r>
      <w:r>
        <w:rPr>
          <w:szCs w:val="20"/>
          <w:lang w:eastAsia="x-none"/>
        </w:rPr>
        <w:tab/>
        <w:t>Step change in voltage;</w:t>
      </w:r>
    </w:p>
    <w:p w14:paraId="6DD005D1" w14:textId="77777777" w:rsidR="00290818" w:rsidRDefault="00290818" w:rsidP="00290818">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607C2141" w14:textId="77777777" w:rsidR="00290818" w:rsidRDefault="00290818" w:rsidP="00290818">
      <w:pPr>
        <w:spacing w:after="240"/>
        <w:ind w:left="2160" w:hanging="720"/>
        <w:rPr>
          <w:szCs w:val="20"/>
          <w:lang w:eastAsia="x-none"/>
        </w:rPr>
      </w:pPr>
      <w:r>
        <w:rPr>
          <w:szCs w:val="20"/>
          <w:lang w:eastAsia="x-none"/>
        </w:rPr>
        <w:tab/>
        <w:t>(C)</w:t>
      </w:r>
      <w:r>
        <w:rPr>
          <w:szCs w:val="20"/>
          <w:lang w:eastAsia="x-none"/>
        </w:rPr>
        <w:tab/>
        <w:t>System strength test;</w:t>
      </w:r>
    </w:p>
    <w:p w14:paraId="15149E0C" w14:textId="77777777" w:rsidR="00290818" w:rsidRDefault="00290818" w:rsidP="00290818">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520EB935" w14:textId="49CCDCE1" w:rsidR="00F92A58" w:rsidRDefault="00290818" w:rsidP="00290818">
      <w:pPr>
        <w:spacing w:after="240"/>
        <w:ind w:left="2160" w:hanging="720"/>
        <w:rPr>
          <w:szCs w:val="20"/>
          <w:lang w:eastAsia="x-none"/>
        </w:rPr>
      </w:pPr>
      <w:r>
        <w:rPr>
          <w:szCs w:val="20"/>
          <w:lang w:eastAsia="x-none"/>
        </w:rPr>
        <w:tab/>
        <w:t>(E)</w:t>
      </w:r>
      <w:r>
        <w:rPr>
          <w:szCs w:val="20"/>
          <w:lang w:eastAsia="x-none"/>
        </w:rPr>
        <w:tab/>
        <w:t>Subsynchronous test.</w:t>
      </w:r>
    </w:p>
    <w:p w14:paraId="3E57B1F5" w14:textId="77777777" w:rsidR="00290818" w:rsidRPr="00513CCA" w:rsidRDefault="00290818" w:rsidP="00290818">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4552DBD2" w14:textId="77777777" w:rsidR="00290818" w:rsidRPr="00513CCA" w:rsidRDefault="00290818" w:rsidP="00290818">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16C7DCA3" w14:textId="77777777" w:rsidR="00290818" w:rsidRPr="00513CCA" w:rsidRDefault="00290818" w:rsidP="00290818">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0C68086C" w14:textId="77777777" w:rsidR="00290818" w:rsidRPr="00513CCA" w:rsidRDefault="00290818" w:rsidP="00290818">
      <w:pPr>
        <w:spacing w:after="240"/>
        <w:ind w:left="720" w:hanging="720"/>
        <w:rPr>
          <w:rFonts w:ascii="Arial" w:hAnsi="Arial"/>
          <w:szCs w:val="20"/>
        </w:rPr>
      </w:pPr>
      <w:r w:rsidRPr="00513CCA">
        <w:rPr>
          <w:szCs w:val="20"/>
        </w:rPr>
        <w:lastRenderedPageBreak/>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4F211CB5" w14:textId="77777777" w:rsidR="00290818" w:rsidRPr="00BA2009" w:rsidRDefault="00290818" w:rsidP="00290818">
      <w:pPr>
        <w:jc w:val="both"/>
      </w:pPr>
    </w:p>
    <w:sectPr w:rsidR="00290818"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25B01A97" w:rsidR="00D176CF" w:rsidRDefault="004F60B1">
    <w:pPr>
      <w:pStyle w:val="Footer"/>
      <w:tabs>
        <w:tab w:val="clear" w:pos="4320"/>
        <w:tab w:val="clear" w:pos="8640"/>
        <w:tab w:val="right" w:pos="9360"/>
      </w:tabs>
      <w:rPr>
        <w:rFonts w:ascii="Arial" w:hAnsi="Arial" w:cs="Arial"/>
        <w:sz w:val="18"/>
      </w:rPr>
    </w:pPr>
    <w:r>
      <w:rPr>
        <w:rFonts w:ascii="Arial" w:hAnsi="Arial" w:cs="Arial"/>
        <w:sz w:val="18"/>
      </w:rPr>
      <w:t>121PGRR-07 ROS Report 071025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044070D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2458496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404"/>
    <w:rsid w:val="00023A64"/>
    <w:rsid w:val="00047C84"/>
    <w:rsid w:val="00060A5A"/>
    <w:rsid w:val="00064B44"/>
    <w:rsid w:val="00065FC6"/>
    <w:rsid w:val="00067FE2"/>
    <w:rsid w:val="0007682E"/>
    <w:rsid w:val="00092128"/>
    <w:rsid w:val="000A457F"/>
    <w:rsid w:val="000D1AEB"/>
    <w:rsid w:val="000D3E64"/>
    <w:rsid w:val="000F13C5"/>
    <w:rsid w:val="000F1FB5"/>
    <w:rsid w:val="001036B4"/>
    <w:rsid w:val="00105A36"/>
    <w:rsid w:val="00116B6A"/>
    <w:rsid w:val="00117F93"/>
    <w:rsid w:val="001313B4"/>
    <w:rsid w:val="00141514"/>
    <w:rsid w:val="0014546D"/>
    <w:rsid w:val="001500D9"/>
    <w:rsid w:val="00156DB7"/>
    <w:rsid w:val="00157228"/>
    <w:rsid w:val="00160C3C"/>
    <w:rsid w:val="0017783C"/>
    <w:rsid w:val="0019314C"/>
    <w:rsid w:val="001F38F0"/>
    <w:rsid w:val="00237430"/>
    <w:rsid w:val="0027412B"/>
    <w:rsid w:val="00276A99"/>
    <w:rsid w:val="00286AD9"/>
    <w:rsid w:val="00290818"/>
    <w:rsid w:val="002966F3"/>
    <w:rsid w:val="002B69F3"/>
    <w:rsid w:val="002B763A"/>
    <w:rsid w:val="002D2497"/>
    <w:rsid w:val="002D382A"/>
    <w:rsid w:val="002D3B73"/>
    <w:rsid w:val="002D5546"/>
    <w:rsid w:val="002F1EDD"/>
    <w:rsid w:val="003013F2"/>
    <w:rsid w:val="0030232A"/>
    <w:rsid w:val="00306190"/>
    <w:rsid w:val="0030694A"/>
    <w:rsid w:val="003069F4"/>
    <w:rsid w:val="003249A7"/>
    <w:rsid w:val="00342163"/>
    <w:rsid w:val="00360920"/>
    <w:rsid w:val="00363E80"/>
    <w:rsid w:val="003759E7"/>
    <w:rsid w:val="00384709"/>
    <w:rsid w:val="00386C35"/>
    <w:rsid w:val="003A3568"/>
    <w:rsid w:val="003A3D77"/>
    <w:rsid w:val="003B5AED"/>
    <w:rsid w:val="003C6B7B"/>
    <w:rsid w:val="003D2DE4"/>
    <w:rsid w:val="003E2750"/>
    <w:rsid w:val="003F3F0F"/>
    <w:rsid w:val="00407A36"/>
    <w:rsid w:val="004135BD"/>
    <w:rsid w:val="004302A4"/>
    <w:rsid w:val="00435A62"/>
    <w:rsid w:val="004463BA"/>
    <w:rsid w:val="004822D4"/>
    <w:rsid w:val="0049290B"/>
    <w:rsid w:val="00494315"/>
    <w:rsid w:val="004A3562"/>
    <w:rsid w:val="004A4451"/>
    <w:rsid w:val="004C729F"/>
    <w:rsid w:val="004D3958"/>
    <w:rsid w:val="004F43EC"/>
    <w:rsid w:val="004F60B1"/>
    <w:rsid w:val="005008DF"/>
    <w:rsid w:val="005045D0"/>
    <w:rsid w:val="00532E1B"/>
    <w:rsid w:val="00534C6C"/>
    <w:rsid w:val="005507B6"/>
    <w:rsid w:val="00557C23"/>
    <w:rsid w:val="00581E78"/>
    <w:rsid w:val="005841C0"/>
    <w:rsid w:val="0059260F"/>
    <w:rsid w:val="005C7FF6"/>
    <w:rsid w:val="005E1113"/>
    <w:rsid w:val="005E4477"/>
    <w:rsid w:val="005E5074"/>
    <w:rsid w:val="00612E4F"/>
    <w:rsid w:val="00615D5E"/>
    <w:rsid w:val="00622E99"/>
    <w:rsid w:val="00625855"/>
    <w:rsid w:val="00625E5D"/>
    <w:rsid w:val="006466E5"/>
    <w:rsid w:val="0066370F"/>
    <w:rsid w:val="006A0784"/>
    <w:rsid w:val="006A697B"/>
    <w:rsid w:val="006B4DDE"/>
    <w:rsid w:val="006C798F"/>
    <w:rsid w:val="006D6F1D"/>
    <w:rsid w:val="006F7C37"/>
    <w:rsid w:val="00700527"/>
    <w:rsid w:val="00707972"/>
    <w:rsid w:val="00707A94"/>
    <w:rsid w:val="00712C8E"/>
    <w:rsid w:val="00743968"/>
    <w:rsid w:val="007717F2"/>
    <w:rsid w:val="00785415"/>
    <w:rsid w:val="00790EF0"/>
    <w:rsid w:val="00791CB9"/>
    <w:rsid w:val="00793130"/>
    <w:rsid w:val="007B3233"/>
    <w:rsid w:val="007B5A42"/>
    <w:rsid w:val="007C199B"/>
    <w:rsid w:val="007D3073"/>
    <w:rsid w:val="007D64B9"/>
    <w:rsid w:val="007D72D4"/>
    <w:rsid w:val="007E0452"/>
    <w:rsid w:val="007E48DA"/>
    <w:rsid w:val="008011F0"/>
    <w:rsid w:val="008070C0"/>
    <w:rsid w:val="00811C12"/>
    <w:rsid w:val="0082602A"/>
    <w:rsid w:val="00845373"/>
    <w:rsid w:val="00845778"/>
    <w:rsid w:val="00887E28"/>
    <w:rsid w:val="008C47D3"/>
    <w:rsid w:val="008C78E0"/>
    <w:rsid w:val="008D5C3A"/>
    <w:rsid w:val="008E6DA2"/>
    <w:rsid w:val="00902C86"/>
    <w:rsid w:val="0090489F"/>
    <w:rsid w:val="00907B1E"/>
    <w:rsid w:val="009126F7"/>
    <w:rsid w:val="00943AFD"/>
    <w:rsid w:val="0095761A"/>
    <w:rsid w:val="00963A51"/>
    <w:rsid w:val="00983B6E"/>
    <w:rsid w:val="009936F8"/>
    <w:rsid w:val="009A3772"/>
    <w:rsid w:val="009D17F0"/>
    <w:rsid w:val="009E4D3E"/>
    <w:rsid w:val="00A05F0C"/>
    <w:rsid w:val="00A16484"/>
    <w:rsid w:val="00A36262"/>
    <w:rsid w:val="00A42796"/>
    <w:rsid w:val="00A5311D"/>
    <w:rsid w:val="00A92F99"/>
    <w:rsid w:val="00AA36CF"/>
    <w:rsid w:val="00AB77BD"/>
    <w:rsid w:val="00AD3B58"/>
    <w:rsid w:val="00AD7AA3"/>
    <w:rsid w:val="00AF56C6"/>
    <w:rsid w:val="00B032E8"/>
    <w:rsid w:val="00B03793"/>
    <w:rsid w:val="00B57F96"/>
    <w:rsid w:val="00B62D05"/>
    <w:rsid w:val="00B67892"/>
    <w:rsid w:val="00B77C3E"/>
    <w:rsid w:val="00BA4D33"/>
    <w:rsid w:val="00BA5648"/>
    <w:rsid w:val="00BB2731"/>
    <w:rsid w:val="00BC2D06"/>
    <w:rsid w:val="00C42FB9"/>
    <w:rsid w:val="00C6195D"/>
    <w:rsid w:val="00C744EB"/>
    <w:rsid w:val="00C76A2C"/>
    <w:rsid w:val="00C838B6"/>
    <w:rsid w:val="00C90702"/>
    <w:rsid w:val="00C917FF"/>
    <w:rsid w:val="00C9766A"/>
    <w:rsid w:val="00CA699C"/>
    <w:rsid w:val="00CC4F39"/>
    <w:rsid w:val="00CD165D"/>
    <w:rsid w:val="00CD544C"/>
    <w:rsid w:val="00CF4256"/>
    <w:rsid w:val="00D04FE8"/>
    <w:rsid w:val="00D176CF"/>
    <w:rsid w:val="00D271E3"/>
    <w:rsid w:val="00D30F69"/>
    <w:rsid w:val="00D325F2"/>
    <w:rsid w:val="00D37FC6"/>
    <w:rsid w:val="00D47A80"/>
    <w:rsid w:val="00D61F38"/>
    <w:rsid w:val="00D85807"/>
    <w:rsid w:val="00D87349"/>
    <w:rsid w:val="00D91EE9"/>
    <w:rsid w:val="00D97220"/>
    <w:rsid w:val="00DA4C3C"/>
    <w:rsid w:val="00DA51F2"/>
    <w:rsid w:val="00DB3E69"/>
    <w:rsid w:val="00DF2596"/>
    <w:rsid w:val="00E03EDB"/>
    <w:rsid w:val="00E050D1"/>
    <w:rsid w:val="00E14D47"/>
    <w:rsid w:val="00E1641C"/>
    <w:rsid w:val="00E2266B"/>
    <w:rsid w:val="00E26708"/>
    <w:rsid w:val="00E2747D"/>
    <w:rsid w:val="00E34958"/>
    <w:rsid w:val="00E37AB0"/>
    <w:rsid w:val="00E61E40"/>
    <w:rsid w:val="00E71C39"/>
    <w:rsid w:val="00E85ED6"/>
    <w:rsid w:val="00E96A45"/>
    <w:rsid w:val="00EA2234"/>
    <w:rsid w:val="00EA56E6"/>
    <w:rsid w:val="00EC335F"/>
    <w:rsid w:val="00EC48FB"/>
    <w:rsid w:val="00EC7616"/>
    <w:rsid w:val="00ED2DD4"/>
    <w:rsid w:val="00EF232A"/>
    <w:rsid w:val="00EF4E55"/>
    <w:rsid w:val="00F05A69"/>
    <w:rsid w:val="00F340DB"/>
    <w:rsid w:val="00F3615A"/>
    <w:rsid w:val="00F43FFD"/>
    <w:rsid w:val="00F44236"/>
    <w:rsid w:val="00F52517"/>
    <w:rsid w:val="00F7289C"/>
    <w:rsid w:val="00F92A58"/>
    <w:rsid w:val="00FA57B2"/>
    <w:rsid w:val="00FB509B"/>
    <w:rsid w:val="00FC3D4B"/>
    <w:rsid w:val="00FC6312"/>
    <w:rsid w:val="00FE36E3"/>
    <w:rsid w:val="00FE6B01"/>
    <w:rsid w:val="00FF1D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90818"/>
    <w:rPr>
      <w:b/>
      <w:sz w:val="24"/>
    </w:rPr>
  </w:style>
  <w:style w:type="character" w:customStyle="1" w:styleId="InstructionsChar">
    <w:name w:val="Instructions Char"/>
    <w:link w:val="Instructions"/>
    <w:rsid w:val="00290818"/>
    <w:rPr>
      <w:b/>
      <w:i/>
      <w:iCs/>
      <w:sz w:val="24"/>
      <w:szCs w:val="24"/>
    </w:rPr>
  </w:style>
  <w:style w:type="character" w:styleId="UnresolvedMention">
    <w:name w:val="Unresolved Mention"/>
    <w:basedOn w:val="DefaultParagraphFont"/>
    <w:uiPriority w:val="99"/>
    <w:semiHidden/>
    <w:unhideWhenUsed/>
    <w:rsid w:val="003F3F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54753934">
      <w:bodyDiv w:val="1"/>
      <w:marLeft w:val="0"/>
      <w:marRight w:val="0"/>
      <w:marTop w:val="0"/>
      <w:marBottom w:val="0"/>
      <w:divBdr>
        <w:top w:val="none" w:sz="0" w:space="0" w:color="auto"/>
        <w:left w:val="none" w:sz="0" w:space="0" w:color="auto"/>
        <w:bottom w:val="none" w:sz="0" w:space="0" w:color="auto"/>
        <w:right w:val="none" w:sz="0" w:space="0" w:color="auto"/>
      </w:divBdr>
      <w:divsChild>
        <w:div w:id="433862511">
          <w:marLeft w:val="0"/>
          <w:marRight w:val="0"/>
          <w:marTop w:val="150"/>
          <w:marBottom w:val="150"/>
          <w:divBdr>
            <w:top w:val="none" w:sz="0" w:space="0" w:color="auto"/>
            <w:left w:val="none" w:sz="0" w:space="0" w:color="auto"/>
            <w:bottom w:val="none" w:sz="0" w:space="0" w:color="auto"/>
            <w:right w:val="none" w:sz="0" w:space="0" w:color="auto"/>
          </w:divBdr>
          <w:divsChild>
            <w:div w:id="1304042639">
              <w:marLeft w:val="0"/>
              <w:marRight w:val="0"/>
              <w:marTop w:val="0"/>
              <w:marBottom w:val="0"/>
              <w:divBdr>
                <w:top w:val="none" w:sz="0" w:space="0" w:color="auto"/>
                <w:left w:val="none" w:sz="0" w:space="0" w:color="auto"/>
                <w:bottom w:val="none" w:sz="0" w:space="0" w:color="auto"/>
                <w:right w:val="none" w:sz="0" w:space="0" w:color="auto"/>
              </w:divBdr>
            </w:div>
          </w:divsChild>
        </w:div>
        <w:div w:id="1359741859">
          <w:marLeft w:val="0"/>
          <w:marRight w:val="0"/>
          <w:marTop w:val="150"/>
          <w:marBottom w:val="150"/>
          <w:divBdr>
            <w:top w:val="none" w:sz="0" w:space="0" w:color="auto"/>
            <w:left w:val="none" w:sz="0" w:space="0" w:color="auto"/>
            <w:bottom w:val="none" w:sz="0" w:space="0" w:color="auto"/>
            <w:right w:val="none" w:sz="0" w:space="0" w:color="auto"/>
          </w:divBdr>
          <w:divsChild>
            <w:div w:id="789864156">
              <w:marLeft w:val="0"/>
              <w:marRight w:val="0"/>
              <w:marTop w:val="0"/>
              <w:marBottom w:val="0"/>
              <w:divBdr>
                <w:top w:val="none" w:sz="0" w:space="0" w:color="auto"/>
                <w:left w:val="none" w:sz="0" w:space="0" w:color="auto"/>
                <w:bottom w:val="none" w:sz="0" w:space="0" w:color="auto"/>
                <w:right w:val="none" w:sz="0" w:space="0" w:color="auto"/>
              </w:divBdr>
            </w:div>
          </w:divsChild>
        </w:div>
        <w:div w:id="1488983432">
          <w:marLeft w:val="0"/>
          <w:marRight w:val="0"/>
          <w:marTop w:val="150"/>
          <w:marBottom w:val="150"/>
          <w:divBdr>
            <w:top w:val="none" w:sz="0" w:space="0" w:color="auto"/>
            <w:left w:val="none" w:sz="0" w:space="0" w:color="auto"/>
            <w:bottom w:val="none" w:sz="0" w:space="0" w:color="auto"/>
            <w:right w:val="none" w:sz="0" w:space="0" w:color="auto"/>
          </w:divBdr>
          <w:divsChild>
            <w:div w:id="76638124">
              <w:marLeft w:val="0"/>
              <w:marRight w:val="0"/>
              <w:marTop w:val="0"/>
              <w:marBottom w:val="0"/>
              <w:divBdr>
                <w:top w:val="none" w:sz="0" w:space="0" w:color="auto"/>
                <w:left w:val="none" w:sz="0" w:space="0" w:color="auto"/>
                <w:bottom w:val="none" w:sz="0" w:space="0" w:color="auto"/>
                <w:right w:val="none" w:sz="0" w:space="0" w:color="auto"/>
              </w:divBdr>
            </w:div>
          </w:divsChild>
        </w:div>
        <w:div w:id="234054804">
          <w:marLeft w:val="0"/>
          <w:marRight w:val="0"/>
          <w:marTop w:val="150"/>
          <w:marBottom w:val="150"/>
          <w:divBdr>
            <w:top w:val="none" w:sz="0" w:space="0" w:color="auto"/>
            <w:left w:val="none" w:sz="0" w:space="0" w:color="auto"/>
            <w:bottom w:val="none" w:sz="0" w:space="0" w:color="auto"/>
            <w:right w:val="none" w:sz="0" w:space="0" w:color="auto"/>
          </w:divBdr>
          <w:divsChild>
            <w:div w:id="5547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6681081">
      <w:bodyDiv w:val="1"/>
      <w:marLeft w:val="0"/>
      <w:marRight w:val="0"/>
      <w:marTop w:val="0"/>
      <w:marBottom w:val="0"/>
      <w:divBdr>
        <w:top w:val="none" w:sz="0" w:space="0" w:color="auto"/>
        <w:left w:val="none" w:sz="0" w:space="0" w:color="auto"/>
        <w:bottom w:val="none" w:sz="0" w:space="0" w:color="auto"/>
        <w:right w:val="none" w:sz="0" w:space="0" w:color="auto"/>
      </w:divBdr>
      <w:divsChild>
        <w:div w:id="115679544">
          <w:marLeft w:val="0"/>
          <w:marRight w:val="0"/>
          <w:marTop w:val="150"/>
          <w:marBottom w:val="150"/>
          <w:divBdr>
            <w:top w:val="none" w:sz="0" w:space="0" w:color="auto"/>
            <w:left w:val="none" w:sz="0" w:space="0" w:color="auto"/>
            <w:bottom w:val="none" w:sz="0" w:space="0" w:color="auto"/>
            <w:right w:val="none" w:sz="0" w:space="0" w:color="auto"/>
          </w:divBdr>
          <w:divsChild>
            <w:div w:id="965887828">
              <w:marLeft w:val="0"/>
              <w:marRight w:val="0"/>
              <w:marTop w:val="0"/>
              <w:marBottom w:val="0"/>
              <w:divBdr>
                <w:top w:val="none" w:sz="0" w:space="0" w:color="auto"/>
                <w:left w:val="none" w:sz="0" w:space="0" w:color="auto"/>
                <w:bottom w:val="none" w:sz="0" w:space="0" w:color="auto"/>
                <w:right w:val="none" w:sz="0" w:space="0" w:color="auto"/>
              </w:divBdr>
            </w:div>
          </w:divsChild>
        </w:div>
        <w:div w:id="93332056">
          <w:marLeft w:val="0"/>
          <w:marRight w:val="0"/>
          <w:marTop w:val="150"/>
          <w:marBottom w:val="150"/>
          <w:divBdr>
            <w:top w:val="none" w:sz="0" w:space="0" w:color="auto"/>
            <w:left w:val="none" w:sz="0" w:space="0" w:color="auto"/>
            <w:bottom w:val="none" w:sz="0" w:space="0" w:color="auto"/>
            <w:right w:val="none" w:sz="0" w:space="0" w:color="auto"/>
          </w:divBdr>
          <w:divsChild>
            <w:div w:id="2098094937">
              <w:marLeft w:val="0"/>
              <w:marRight w:val="0"/>
              <w:marTop w:val="0"/>
              <w:marBottom w:val="0"/>
              <w:divBdr>
                <w:top w:val="none" w:sz="0" w:space="0" w:color="auto"/>
                <w:left w:val="none" w:sz="0" w:space="0" w:color="auto"/>
                <w:bottom w:val="none" w:sz="0" w:space="0" w:color="auto"/>
                <w:right w:val="none" w:sz="0" w:space="0" w:color="auto"/>
              </w:divBdr>
            </w:div>
          </w:divsChild>
        </w:div>
        <w:div w:id="1066224310">
          <w:marLeft w:val="0"/>
          <w:marRight w:val="0"/>
          <w:marTop w:val="150"/>
          <w:marBottom w:val="150"/>
          <w:divBdr>
            <w:top w:val="none" w:sz="0" w:space="0" w:color="auto"/>
            <w:left w:val="none" w:sz="0" w:space="0" w:color="auto"/>
            <w:bottom w:val="none" w:sz="0" w:space="0" w:color="auto"/>
            <w:right w:val="none" w:sz="0" w:space="0" w:color="auto"/>
          </w:divBdr>
          <w:divsChild>
            <w:div w:id="234359617">
              <w:marLeft w:val="0"/>
              <w:marRight w:val="0"/>
              <w:marTop w:val="0"/>
              <w:marBottom w:val="0"/>
              <w:divBdr>
                <w:top w:val="none" w:sz="0" w:space="0" w:color="auto"/>
                <w:left w:val="none" w:sz="0" w:space="0" w:color="auto"/>
                <w:bottom w:val="none" w:sz="0" w:space="0" w:color="auto"/>
                <w:right w:val="none" w:sz="0" w:space="0" w:color="auto"/>
              </w:divBdr>
            </w:div>
          </w:divsChild>
        </w:div>
        <w:div w:id="1623223913">
          <w:marLeft w:val="0"/>
          <w:marRight w:val="0"/>
          <w:marTop w:val="150"/>
          <w:marBottom w:val="150"/>
          <w:divBdr>
            <w:top w:val="none" w:sz="0" w:space="0" w:color="auto"/>
            <w:left w:val="none" w:sz="0" w:space="0" w:color="auto"/>
            <w:bottom w:val="none" w:sz="0" w:space="0" w:color="auto"/>
            <w:right w:val="none" w:sz="0" w:space="0" w:color="auto"/>
          </w:divBdr>
          <w:divsChild>
            <w:div w:id="12733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Shun-Hsien.Huang@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7/09/2024_07_ERCOT_IBRWG_ERCOT%20Advanced%20Grid%20Support%20Inverter-based%20ESRs%20Assessment%20and%20Adoption%20Discussion_v1_.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2454</Words>
  <Characters>15467</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17886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2025-07-15T20:59:00Z</dcterms:created>
  <dcterms:modified xsi:type="dcterms:W3CDTF">2025-07-15T20:59:00Z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